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Override PartName="/word/comments.xml" ContentType="application/vnd.openxmlformats-officedocument.wordprocessingml.comments+xml"/>
  <Override PartName="/word/footer6.xml" ContentType="application/vnd.openxmlformats-officedocument.wordprocessingml.footer+xml"/>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6EE" w:rsidRDefault="00B4319F">
      <w:pPr>
        <w:jc w:val="right"/>
        <w:rPr>
          <w:b/>
          <w:bCs/>
          <w:sz w:val="52"/>
        </w:rPr>
      </w:pPr>
      <w:r>
        <w:rPr>
          <w:b/>
          <w:bCs/>
          <w:noProof/>
          <w:sz w:val="52"/>
        </w:rPr>
        <w:drawing>
          <wp:inline distT="0" distB="0" distL="0" distR="0">
            <wp:extent cx="1611630" cy="946150"/>
            <wp:effectExtent l="19050" t="0" r="7531" b="0"/>
            <wp:docPr id="1" name="图片 1" descr="QQ图片20131108140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图片20131108140643"/>
                    <pic:cNvPicPr>
                      <a:picLocks noChangeAspect="1" noChangeArrowheads="1"/>
                    </pic:cNvPicPr>
                  </pic:nvPicPr>
                  <pic:blipFill>
                    <a:blip r:embed="rId9"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613159" cy="947548"/>
                    </a:xfrm>
                    <a:prstGeom prst="rect">
                      <a:avLst/>
                    </a:prstGeom>
                    <a:noFill/>
                    <a:ln>
                      <a:noFill/>
                    </a:ln>
                  </pic:spPr>
                </pic:pic>
              </a:graphicData>
            </a:graphic>
          </wp:inline>
        </w:drawing>
      </w:r>
    </w:p>
    <w:p w:rsidR="009756EE" w:rsidRDefault="00B4319F">
      <w:pPr>
        <w:jc w:val="center"/>
        <w:rPr>
          <w:rFonts w:asciiTheme="majorEastAsia" w:eastAsiaTheme="majorEastAsia" w:hAnsiTheme="majorEastAsia" w:cstheme="majorEastAsia"/>
          <w:b/>
          <w:w w:val="120"/>
          <w:sz w:val="56"/>
        </w:rPr>
      </w:pPr>
      <w:r>
        <w:rPr>
          <w:rFonts w:asciiTheme="majorEastAsia" w:eastAsiaTheme="majorEastAsia" w:hAnsiTheme="majorEastAsia" w:cstheme="majorEastAsia" w:hint="eastAsia"/>
          <w:b/>
          <w:w w:val="120"/>
          <w:sz w:val="48"/>
          <w:szCs w:val="48"/>
        </w:rPr>
        <w:t>中华人民共和国国家计量技术规范</w:t>
      </w:r>
    </w:p>
    <w:p w:rsidR="009756EE" w:rsidRDefault="0038229B" w:rsidP="00B4319F">
      <w:pPr>
        <w:ind w:firstLineChars="2250" w:firstLine="6300"/>
        <w:rPr>
          <w:rFonts w:eastAsia="黑体"/>
          <w:b/>
          <w:bCs/>
          <w:sz w:val="28"/>
          <w:szCs w:val="28"/>
        </w:rPr>
      </w:pPr>
      <w:r w:rsidRPr="0038229B">
        <w:rPr>
          <w:rFonts w:eastAsia="黑体"/>
          <w:spacing w:val="40"/>
          <w:sz w:val="28"/>
          <w:szCs w:val="20"/>
        </w:rPr>
        <w:pict>
          <v:line id="直线 8" o:spid="_x0000_s1026" style="position:absolute;left:0;text-align:left;z-index:251659264" from="0,27.4pt" to="444.65pt,27.4pt" o:gfxdata="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LRFCltUAAAAGAQAADwAAAAAAAAAB&#10;ACAAAAAiAAAAZHJzL2Rvd25yZXYueG1sUEsBAhQAFAAAAAgAh07iQGVKnonaAQAAsQMAAA4AAAAA&#10;AAAAAQAgAAAAJAEAAGRycy9lMm9Eb2MueG1sUEsFBgAAAAAGAAYAWQEAAHAFAAAAAA==&#10;" strokeweight="1pt"/>
        </w:pict>
      </w:r>
      <w:r w:rsidR="00B4319F">
        <w:rPr>
          <w:rFonts w:eastAsia="黑体"/>
          <w:b/>
          <w:bCs/>
          <w:sz w:val="28"/>
          <w:szCs w:val="28"/>
        </w:rPr>
        <w:t>JJF</w:t>
      </w:r>
      <w:r w:rsidR="00B4319F">
        <w:rPr>
          <w:rFonts w:eastAsia="黑体" w:hint="eastAsia"/>
          <w:b/>
          <w:bCs/>
          <w:sz w:val="28"/>
          <w:szCs w:val="28"/>
        </w:rPr>
        <w:t xml:space="preserve"> xxxx</w:t>
      </w:r>
      <w:r w:rsidR="00B4319F">
        <w:rPr>
          <w:rFonts w:eastAsia="黑体"/>
          <w:b/>
          <w:bCs/>
          <w:sz w:val="28"/>
          <w:szCs w:val="28"/>
        </w:rPr>
        <w:t>-</w:t>
      </w:r>
      <w:r w:rsidR="00B4319F">
        <w:rPr>
          <w:rFonts w:eastAsia="黑体" w:hint="eastAsia"/>
          <w:b/>
          <w:bCs/>
          <w:sz w:val="28"/>
          <w:szCs w:val="28"/>
        </w:rPr>
        <w:t>202x</w:t>
      </w:r>
    </w:p>
    <w:p w:rsidR="009756EE" w:rsidRDefault="009756EE">
      <w:pPr>
        <w:jc w:val="center"/>
        <w:rPr>
          <w:rFonts w:eastAsia="黑体"/>
          <w:b/>
          <w:sz w:val="52"/>
        </w:rPr>
      </w:pPr>
    </w:p>
    <w:p w:rsidR="009756EE" w:rsidRDefault="009756EE">
      <w:pPr>
        <w:jc w:val="center"/>
        <w:rPr>
          <w:rFonts w:eastAsia="黑体"/>
          <w:b/>
          <w:sz w:val="52"/>
        </w:rPr>
      </w:pPr>
    </w:p>
    <w:p w:rsidR="009756EE" w:rsidRDefault="009756EE">
      <w:pPr>
        <w:jc w:val="center"/>
        <w:rPr>
          <w:rFonts w:eastAsia="黑体"/>
          <w:b/>
          <w:sz w:val="52"/>
        </w:rPr>
      </w:pPr>
    </w:p>
    <w:p w:rsidR="009756EE" w:rsidRDefault="00B4319F">
      <w:pPr>
        <w:jc w:val="center"/>
        <w:rPr>
          <w:rFonts w:eastAsia="黑体"/>
          <w:sz w:val="52"/>
        </w:rPr>
      </w:pPr>
      <w:r>
        <w:rPr>
          <w:rFonts w:eastAsia="黑体" w:hint="eastAsia"/>
          <w:sz w:val="44"/>
          <w:szCs w:val="44"/>
        </w:rPr>
        <w:t>建筑材料不燃性试验装置温度参数</w:t>
      </w:r>
      <w:r>
        <w:rPr>
          <w:rFonts w:eastAsia="黑体"/>
          <w:sz w:val="44"/>
          <w:szCs w:val="44"/>
        </w:rPr>
        <w:t>校准规范</w:t>
      </w:r>
    </w:p>
    <w:p w:rsidR="009756EE" w:rsidRDefault="00B4319F">
      <w:pPr>
        <w:jc w:val="center"/>
        <w:rPr>
          <w:rFonts w:eastAsia="黑体"/>
          <w:sz w:val="28"/>
          <w:szCs w:val="22"/>
        </w:rPr>
      </w:pPr>
      <w:r>
        <w:rPr>
          <w:rFonts w:eastAsia="黑体"/>
          <w:sz w:val="28"/>
          <w:szCs w:val="22"/>
        </w:rPr>
        <w:t xml:space="preserve">Calibration Specification </w:t>
      </w:r>
      <w:r>
        <w:rPr>
          <w:rFonts w:eastAsia="黑体" w:hint="eastAsia"/>
          <w:sz w:val="28"/>
          <w:szCs w:val="22"/>
        </w:rPr>
        <w:t xml:space="preserve">of temperature parameters of </w:t>
      </w:r>
    </w:p>
    <w:p w:rsidR="009756EE" w:rsidRDefault="00B4319F">
      <w:pPr>
        <w:jc w:val="center"/>
        <w:rPr>
          <w:rFonts w:eastAsia="黑体"/>
          <w:sz w:val="22"/>
          <w:szCs w:val="22"/>
        </w:rPr>
      </w:pPr>
      <w:r>
        <w:rPr>
          <w:sz w:val="24"/>
          <w:szCs w:val="22"/>
          <w:shd w:val="clear" w:color="auto" w:fill="FFFFFF"/>
        </w:rPr>
        <w:t>Non-combustibility Test Device</w:t>
      </w:r>
      <w:r>
        <w:rPr>
          <w:rFonts w:eastAsia="黑体" w:hint="eastAsia"/>
          <w:sz w:val="28"/>
          <w:szCs w:val="22"/>
        </w:rPr>
        <w:t xml:space="preserve"> for Building </w:t>
      </w:r>
      <w:commentRangeStart w:id="0"/>
      <w:r>
        <w:rPr>
          <w:rFonts w:eastAsia="黑体" w:hint="eastAsia"/>
          <w:sz w:val="28"/>
          <w:szCs w:val="22"/>
        </w:rPr>
        <w:t>Materials</w:t>
      </w:r>
      <w:commentRangeEnd w:id="0"/>
      <w:r w:rsidR="00455A2B">
        <w:rPr>
          <w:rStyle w:val="af3"/>
        </w:rPr>
        <w:commentReference w:id="0"/>
      </w:r>
    </w:p>
    <w:p w:rsidR="009756EE" w:rsidRDefault="009756EE">
      <w:pPr>
        <w:ind w:rightChars="600" w:right="1260"/>
        <w:jc w:val="center"/>
        <w:rPr>
          <w:sz w:val="28"/>
          <w:szCs w:val="28"/>
        </w:rPr>
      </w:pPr>
    </w:p>
    <w:p w:rsidR="009756EE" w:rsidRDefault="009756EE">
      <w:pPr>
        <w:ind w:rightChars="600" w:right="1260"/>
        <w:jc w:val="center"/>
        <w:rPr>
          <w:sz w:val="28"/>
          <w:szCs w:val="28"/>
        </w:rPr>
      </w:pPr>
    </w:p>
    <w:p w:rsidR="009756EE" w:rsidRDefault="00B4319F">
      <w:pPr>
        <w:ind w:rightChars="600" w:right="1260"/>
        <w:jc w:val="center"/>
        <w:rPr>
          <w:sz w:val="28"/>
          <w:szCs w:val="28"/>
        </w:rPr>
      </w:pPr>
      <w:r>
        <w:rPr>
          <w:rFonts w:hint="eastAsia"/>
          <w:sz w:val="28"/>
          <w:szCs w:val="28"/>
        </w:rPr>
        <w:t>（</w:t>
      </w:r>
      <w:commentRangeStart w:id="1"/>
      <w:r>
        <w:rPr>
          <w:rFonts w:hint="eastAsia"/>
          <w:sz w:val="28"/>
          <w:szCs w:val="28"/>
        </w:rPr>
        <w:t>征求意见稿</w:t>
      </w:r>
      <w:commentRangeEnd w:id="1"/>
      <w:r w:rsidR="00067FA7">
        <w:rPr>
          <w:rStyle w:val="af3"/>
        </w:rPr>
        <w:commentReference w:id="1"/>
      </w:r>
      <w:r>
        <w:rPr>
          <w:rFonts w:hint="eastAsia"/>
          <w:sz w:val="28"/>
          <w:szCs w:val="28"/>
        </w:rPr>
        <w:t>）</w:t>
      </w:r>
    </w:p>
    <w:p w:rsidR="009756EE" w:rsidRDefault="009756EE">
      <w:pPr>
        <w:ind w:rightChars="600" w:right="1260"/>
        <w:jc w:val="center"/>
        <w:rPr>
          <w:sz w:val="28"/>
          <w:szCs w:val="28"/>
        </w:rPr>
      </w:pPr>
    </w:p>
    <w:p w:rsidR="009756EE" w:rsidRDefault="009756EE">
      <w:pPr>
        <w:jc w:val="center"/>
        <w:rPr>
          <w:sz w:val="30"/>
          <w:szCs w:val="30"/>
        </w:rPr>
      </w:pPr>
    </w:p>
    <w:p w:rsidR="009756EE" w:rsidRDefault="009756EE">
      <w:pPr>
        <w:jc w:val="center"/>
        <w:rPr>
          <w:sz w:val="30"/>
          <w:szCs w:val="30"/>
        </w:rPr>
      </w:pPr>
    </w:p>
    <w:p w:rsidR="009756EE" w:rsidRDefault="009756EE">
      <w:pPr>
        <w:jc w:val="center"/>
        <w:rPr>
          <w:sz w:val="30"/>
          <w:szCs w:val="30"/>
        </w:rPr>
      </w:pPr>
    </w:p>
    <w:p w:rsidR="009756EE" w:rsidRDefault="009756EE">
      <w:pPr>
        <w:jc w:val="center"/>
        <w:rPr>
          <w:sz w:val="30"/>
          <w:szCs w:val="30"/>
        </w:rPr>
      </w:pPr>
    </w:p>
    <w:p w:rsidR="009756EE" w:rsidRDefault="009756EE">
      <w:pPr>
        <w:rPr>
          <w:szCs w:val="20"/>
        </w:rPr>
      </w:pPr>
    </w:p>
    <w:p w:rsidR="009756EE" w:rsidRDefault="009756EE">
      <w:pPr>
        <w:rPr>
          <w:szCs w:val="20"/>
        </w:rPr>
      </w:pPr>
    </w:p>
    <w:p w:rsidR="009756EE" w:rsidRDefault="009756EE">
      <w:pPr>
        <w:rPr>
          <w:szCs w:val="20"/>
        </w:rPr>
      </w:pPr>
    </w:p>
    <w:p w:rsidR="009756EE" w:rsidRDefault="0038229B" w:rsidP="00B4319F">
      <w:pPr>
        <w:ind w:firstLineChars="200" w:firstLine="562"/>
        <w:rPr>
          <w:rFonts w:eastAsia="黑体"/>
          <w:bCs/>
          <w:sz w:val="22"/>
          <w:szCs w:val="21"/>
        </w:rPr>
      </w:pPr>
      <w:r w:rsidRPr="0038229B">
        <w:rPr>
          <w:rFonts w:ascii="宋体" w:hAnsi="宋体" w:cs="宋体"/>
          <w:b/>
          <w:bCs/>
          <w:spacing w:val="26"/>
          <w:sz w:val="28"/>
          <w:szCs w:val="22"/>
        </w:rPr>
        <w:pict>
          <v:line id="直线 10" o:spid="_x0000_s1049" style="position:absolute;left:0;text-align:left;z-index:251660288" from="4.85pt,28.25pt" to="440.5pt,28.25pt" o:gfxdata="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N0JbH3UAAAABwEAAA8AAAAA&#10;AAAAAQAgAAAAIgAAAGRycy9kb3ducmV2LnhtbFBLAQIUABQAAAAIAIdO4kAyiC813wEAALIDAAAO&#10;AAAAAAAAAAEAIAAAACMBAABkcnMvZTJvRG9jLnhtbFBLBQYAAAAABgAGAFkBAAB0BQAAAAA=&#10;" strokeweight="1.5pt"/>
        </w:pict>
      </w:r>
      <w:r w:rsidR="00B4319F">
        <w:rPr>
          <w:rFonts w:eastAsia="黑体" w:hint="eastAsia"/>
          <w:sz w:val="28"/>
          <w:szCs w:val="28"/>
        </w:rPr>
        <w:t>XXXX</w:t>
      </w:r>
      <w:r w:rsidR="00B4319F">
        <w:rPr>
          <w:rFonts w:eastAsia="黑体"/>
          <w:sz w:val="28"/>
          <w:szCs w:val="28"/>
        </w:rPr>
        <w:t xml:space="preserve">-XX-XX </w:t>
      </w:r>
      <w:r w:rsidR="00B4319F">
        <w:rPr>
          <w:rFonts w:eastAsia="黑体"/>
          <w:bCs/>
          <w:sz w:val="28"/>
          <w:szCs w:val="28"/>
        </w:rPr>
        <w:t>发布</w:t>
      </w:r>
      <w:r w:rsidR="00B4319F">
        <w:rPr>
          <w:rFonts w:eastAsia="黑体" w:hint="eastAsia"/>
          <w:sz w:val="28"/>
          <w:szCs w:val="28"/>
        </w:rPr>
        <w:t>XXXX</w:t>
      </w:r>
      <w:r w:rsidR="00B4319F">
        <w:rPr>
          <w:rFonts w:eastAsia="黑体"/>
          <w:sz w:val="28"/>
          <w:szCs w:val="28"/>
        </w:rPr>
        <w:t xml:space="preserve">-XX-XX </w:t>
      </w:r>
      <w:r w:rsidR="00B4319F">
        <w:rPr>
          <w:rFonts w:eastAsia="黑体"/>
          <w:bCs/>
          <w:sz w:val="28"/>
          <w:szCs w:val="28"/>
        </w:rPr>
        <w:t>实施</w:t>
      </w:r>
    </w:p>
    <w:p w:rsidR="009756EE" w:rsidRDefault="00B4319F">
      <w:pPr>
        <w:jc w:val="center"/>
        <w:rPr>
          <w:rFonts w:eastAsia="黑体"/>
          <w:bCs/>
          <w:sz w:val="28"/>
          <w:szCs w:val="28"/>
        </w:rPr>
        <w:sectPr w:rsidR="009756EE">
          <w:headerReference w:type="even" r:id="rId11"/>
          <w:headerReference w:type="default" r:id="rId12"/>
          <w:footerReference w:type="even" r:id="rId13"/>
          <w:footerReference w:type="default" r:id="rId14"/>
          <w:headerReference w:type="first" r:id="rId15"/>
          <w:footerReference w:type="first" r:id="rId16"/>
          <w:pgSz w:w="11906" w:h="16838"/>
          <w:pgMar w:top="1021" w:right="1469" w:bottom="1134" w:left="1622" w:header="851" w:footer="992" w:gutter="0"/>
          <w:pgNumType w:start="1"/>
          <w:cols w:space="720"/>
          <w:titlePg/>
          <w:docGrid w:type="lines" w:linePitch="312"/>
        </w:sectPr>
      </w:pPr>
      <w:r>
        <w:rPr>
          <w:rFonts w:ascii="宋体" w:hAnsi="宋体" w:cs="宋体" w:hint="eastAsia"/>
          <w:b/>
          <w:bCs/>
          <w:spacing w:val="26"/>
          <w:sz w:val="36"/>
          <w:szCs w:val="36"/>
        </w:rPr>
        <w:t>国家市场监督管理总局</w:t>
      </w:r>
      <w:r>
        <w:rPr>
          <w:rFonts w:eastAsia="黑体"/>
          <w:bCs/>
          <w:sz w:val="28"/>
          <w:szCs w:val="28"/>
        </w:rPr>
        <w:t>发布</w:t>
      </w:r>
    </w:p>
    <w:p w:rsidR="009756EE" w:rsidRDefault="0038229B">
      <w:pPr>
        <w:rPr>
          <w:rFonts w:eastAsia="黑体"/>
          <w:sz w:val="44"/>
          <w:szCs w:val="44"/>
        </w:rPr>
      </w:pPr>
      <w:r w:rsidRPr="0038229B">
        <w:rPr>
          <w:rFonts w:ascii="黑体" w:eastAsia="黑体" w:hAnsi="宋体"/>
          <w:bCs/>
          <w:color w:val="000000"/>
          <w:sz w:val="44"/>
          <w:szCs w:val="44"/>
        </w:rPr>
        <w:lastRenderedPageBreak/>
        <w:pict>
          <v:roundrect id="_x0000_s1048" style="position:absolute;left:0;text-align:left;margin-left:286.95pt;margin-top:28.05pt;width:2in;height:60pt;z-index:-251652096" arcsize="13153f" wrapcoords="338 -270 -112 1350 -112 19710 338 21330 21038 21330 21488 19710 21488 1350 21038 -270 338 -270" o:gfxdata="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AlmvJnVAAAACgEAAA8AAAAAAAAAAQAgAAAAIgAAAGRycy9kb3ducmV2Lnht&#10;bFBLAQIUABQAAAAIAIdO4kBlhw5yNQIAAIMEAAAOAAAAAAAAAAEAIAAAACQBAABkcnMvZTJvRG9j&#10;LnhtbFBLBQYAAAAABgAGAFkBAADLBQAAAAA=&#10;" strokeweight="1.5pt">
            <v:textbox style="mso-next-textbox:#_x0000_s1048" inset="0,,0">
              <w:txbxContent>
                <w:p w:rsidR="00B4319F" w:rsidRDefault="00B4319F">
                  <w:pPr>
                    <w:pStyle w:val="a3"/>
                    <w:ind w:firstLineChars="0" w:firstLine="0"/>
                    <w:jc w:val="center"/>
                    <w:rPr>
                      <w:rFonts w:eastAsia="黑体"/>
                      <w:spacing w:val="-20"/>
                      <w:sz w:val="36"/>
                      <w:szCs w:val="36"/>
                    </w:rPr>
                  </w:pPr>
                  <w:r>
                    <w:rPr>
                      <w:rFonts w:eastAsia="黑体"/>
                      <w:spacing w:val="-20"/>
                      <w:sz w:val="36"/>
                      <w:szCs w:val="36"/>
                    </w:rPr>
                    <w:t>JJF</w:t>
                  </w:r>
                  <w:r>
                    <w:rPr>
                      <w:rFonts w:eastAsia="黑体" w:hint="eastAsia"/>
                      <w:spacing w:val="-20"/>
                      <w:sz w:val="36"/>
                      <w:szCs w:val="36"/>
                    </w:rPr>
                    <w:t>xxxx</w:t>
                  </w:r>
                  <w:r>
                    <w:rPr>
                      <w:rFonts w:eastAsia="黑体"/>
                      <w:spacing w:val="-20"/>
                      <w:sz w:val="36"/>
                      <w:szCs w:val="36"/>
                    </w:rPr>
                    <w:t xml:space="preserve">— </w:t>
                  </w:r>
                  <w:r>
                    <w:rPr>
                      <w:rFonts w:eastAsia="黑体" w:hint="eastAsia"/>
                      <w:spacing w:val="-20"/>
                      <w:sz w:val="36"/>
                      <w:szCs w:val="36"/>
                    </w:rPr>
                    <w:t>202x</w:t>
                  </w:r>
                </w:p>
              </w:txbxContent>
            </v:textbox>
            <w10:wrap type="through" side="left"/>
          </v:roundrect>
        </w:pict>
      </w:r>
    </w:p>
    <w:p w:rsidR="009756EE" w:rsidRDefault="00B4319F">
      <w:pPr>
        <w:rPr>
          <w:rFonts w:eastAsia="黑体"/>
          <w:sz w:val="44"/>
          <w:szCs w:val="44"/>
        </w:rPr>
      </w:pPr>
      <w:r>
        <w:rPr>
          <w:rFonts w:eastAsia="黑体" w:hint="eastAsia"/>
          <w:sz w:val="44"/>
          <w:szCs w:val="44"/>
        </w:rPr>
        <w:t>建筑材料不燃性试验装置</w:t>
      </w:r>
    </w:p>
    <w:p w:rsidR="009756EE" w:rsidRDefault="00B4319F">
      <w:pPr>
        <w:ind w:firstLineChars="100" w:firstLine="440"/>
        <w:rPr>
          <w:rFonts w:eastAsia="黑体"/>
          <w:b/>
          <w:sz w:val="52"/>
        </w:rPr>
      </w:pPr>
      <w:r>
        <w:rPr>
          <w:rFonts w:eastAsia="黑体" w:hint="eastAsia"/>
          <w:sz w:val="44"/>
          <w:szCs w:val="44"/>
        </w:rPr>
        <w:t>温度参数</w:t>
      </w:r>
      <w:r>
        <w:rPr>
          <w:rFonts w:eastAsia="黑体"/>
          <w:sz w:val="44"/>
          <w:szCs w:val="44"/>
        </w:rPr>
        <w:t>校准规范</w:t>
      </w:r>
    </w:p>
    <w:p w:rsidR="009756EE" w:rsidRDefault="00B4319F">
      <w:pPr>
        <w:spacing w:line="360" w:lineRule="auto"/>
        <w:rPr>
          <w:rFonts w:eastAsia="黑体"/>
          <w:sz w:val="24"/>
          <w:szCs w:val="21"/>
        </w:rPr>
      </w:pPr>
      <w:r>
        <w:rPr>
          <w:rFonts w:eastAsia="黑体"/>
          <w:sz w:val="24"/>
        </w:rPr>
        <w:t xml:space="preserve">Calibration Specification </w:t>
      </w:r>
      <w:r>
        <w:rPr>
          <w:rFonts w:eastAsia="黑体" w:hint="eastAsia"/>
          <w:sz w:val="24"/>
        </w:rPr>
        <w:t xml:space="preserve">of </w:t>
      </w:r>
      <w:r>
        <w:rPr>
          <w:rFonts w:eastAsia="黑体" w:hint="eastAsia"/>
          <w:sz w:val="24"/>
          <w:szCs w:val="21"/>
        </w:rPr>
        <w:t xml:space="preserve">temperature parameters of </w:t>
      </w:r>
    </w:p>
    <w:p w:rsidR="009756EE" w:rsidRDefault="00B4319F">
      <w:pPr>
        <w:spacing w:line="360" w:lineRule="auto"/>
        <w:rPr>
          <w:sz w:val="24"/>
        </w:rPr>
      </w:pPr>
      <w:r>
        <w:rPr>
          <w:sz w:val="24"/>
          <w:shd w:val="clear" w:color="auto" w:fill="FFFFFF"/>
        </w:rPr>
        <w:t>Non-combustibility</w:t>
      </w:r>
      <w:ins w:id="2" w:author="王丽" w:date="2022-04-08T09:20:00Z">
        <w:r w:rsidR="008E0874">
          <w:rPr>
            <w:rFonts w:hint="eastAsia"/>
            <w:sz w:val="24"/>
            <w:shd w:val="clear" w:color="auto" w:fill="FFFFFF"/>
          </w:rPr>
          <w:t xml:space="preserve"> </w:t>
        </w:r>
      </w:ins>
      <w:r>
        <w:rPr>
          <w:sz w:val="24"/>
          <w:shd w:val="clear" w:color="auto" w:fill="FFFFFF"/>
        </w:rPr>
        <w:t>Test Device</w:t>
      </w:r>
      <w:ins w:id="3" w:author="王丽" w:date="2022-04-08T09:20:00Z">
        <w:r w:rsidR="008E0874">
          <w:rPr>
            <w:rFonts w:hint="eastAsia"/>
            <w:sz w:val="24"/>
            <w:shd w:val="clear" w:color="auto" w:fill="FFFFFF"/>
          </w:rPr>
          <w:t xml:space="preserve"> </w:t>
        </w:r>
      </w:ins>
      <w:r>
        <w:rPr>
          <w:sz w:val="24"/>
          <w:shd w:val="clear" w:color="auto" w:fill="FFFFFF"/>
        </w:rPr>
        <w:t>for Building Material</w:t>
      </w:r>
      <w:r>
        <w:rPr>
          <w:sz w:val="27"/>
          <w:szCs w:val="27"/>
          <w:shd w:val="clear" w:color="auto" w:fill="FFFFFF"/>
        </w:rPr>
        <w:t xml:space="preserve">s </w:t>
      </w:r>
    </w:p>
    <w:p w:rsidR="009756EE" w:rsidRDefault="009756EE">
      <w:pPr>
        <w:pStyle w:val="a7"/>
        <w:rPr>
          <w:rFonts w:ascii="Times New Roman" w:hAnsi="Times New Roman" w:hint="default"/>
          <w:sz w:val="24"/>
        </w:rPr>
      </w:pPr>
    </w:p>
    <w:p w:rsidR="009756EE" w:rsidRDefault="009756EE">
      <w:pPr>
        <w:pStyle w:val="a7"/>
        <w:rPr>
          <w:rFonts w:ascii="Times New Roman" w:hAnsi="Times New Roman" w:hint="default"/>
          <w:sz w:val="24"/>
        </w:rPr>
      </w:pPr>
    </w:p>
    <w:p w:rsidR="009756EE" w:rsidRDefault="0038229B">
      <w:pPr>
        <w:pStyle w:val="a7"/>
        <w:rPr>
          <w:rFonts w:ascii="Times New Roman" w:hAnsi="Times New Roman" w:hint="default"/>
          <w:sz w:val="24"/>
        </w:rPr>
      </w:pPr>
      <w:r w:rsidRPr="0038229B">
        <w:rPr>
          <w:rFonts w:hint="default"/>
          <w:sz w:val="24"/>
        </w:rPr>
        <w:pict>
          <v:line id="_x0000_s1047" style="position:absolute;left:0;text-align:left;z-index:251662336" from="-2.65pt,2.35pt" to="443.05pt,2.35pt" o:gfxdata="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i7OhpNUAAAAGAQAADwAAAAAAAAABACAAAAAiAAAAZHJzL2Rvd25yZXYu&#10;eG1sUEsBAhQAFAAAAAgAh07iQBiqY37+AQAA4AMAAA4AAAAAAAAAAQAgAAAAJAEAAGRycy9lMm9E&#10;b2MueG1sUEsFBgAAAAAGAAYAWQEAAJQFAAAAAA==&#10;" strokecolor="black [3200]" strokeweight="1pt"/>
        </w:pict>
      </w:r>
    </w:p>
    <w:p w:rsidR="009756EE" w:rsidRDefault="009756EE">
      <w:pPr>
        <w:pStyle w:val="a7"/>
        <w:rPr>
          <w:rFonts w:ascii="Times New Roman" w:hAnsi="Times New Roman" w:hint="default"/>
          <w:sz w:val="24"/>
        </w:rPr>
      </w:pPr>
    </w:p>
    <w:p w:rsidR="009756EE" w:rsidRDefault="009756EE">
      <w:pPr>
        <w:pStyle w:val="a7"/>
        <w:rPr>
          <w:rFonts w:ascii="Times New Roman" w:hAnsi="Times New Roman" w:hint="default"/>
          <w:sz w:val="24"/>
        </w:rPr>
      </w:pPr>
    </w:p>
    <w:p w:rsidR="009756EE" w:rsidRDefault="009756EE">
      <w:pPr>
        <w:pStyle w:val="a7"/>
        <w:rPr>
          <w:rFonts w:ascii="Times New Roman" w:hAnsi="Times New Roman" w:hint="default"/>
          <w:sz w:val="24"/>
        </w:rPr>
      </w:pPr>
    </w:p>
    <w:p w:rsidR="009756EE" w:rsidRDefault="009756EE">
      <w:pPr>
        <w:pStyle w:val="a7"/>
        <w:rPr>
          <w:rFonts w:ascii="Times New Roman" w:hAnsi="Times New Roman" w:hint="default"/>
          <w:sz w:val="24"/>
        </w:rPr>
      </w:pPr>
    </w:p>
    <w:p w:rsidR="009756EE" w:rsidRDefault="009756EE">
      <w:pPr>
        <w:pStyle w:val="a7"/>
        <w:rPr>
          <w:rFonts w:ascii="Times New Roman" w:hAnsi="Times New Roman" w:hint="default"/>
          <w:sz w:val="24"/>
        </w:rPr>
      </w:pPr>
    </w:p>
    <w:p w:rsidR="009756EE" w:rsidRPr="008E0874" w:rsidRDefault="009756EE">
      <w:pPr>
        <w:pStyle w:val="a7"/>
        <w:rPr>
          <w:rFonts w:ascii="Times New Roman" w:hAnsi="Times New Roman" w:hint="default"/>
          <w:sz w:val="24"/>
        </w:rPr>
      </w:pPr>
    </w:p>
    <w:p w:rsidR="009756EE" w:rsidRDefault="00B4319F">
      <w:pPr>
        <w:pStyle w:val="a7"/>
        <w:ind w:firstLineChars="313" w:firstLine="1443"/>
        <w:jc w:val="left"/>
        <w:rPr>
          <w:rFonts w:ascii="黑体" w:eastAsia="黑体" w:hAnsi="宋体" w:hint="default"/>
          <w:bCs/>
          <w:color w:val="000000"/>
          <w:sz w:val="28"/>
        </w:rPr>
      </w:pPr>
      <w:r>
        <w:rPr>
          <w:rFonts w:ascii="Times New Roman" w:eastAsia="黑体" w:hAnsi="Times New Roman" w:hint="default"/>
          <w:b/>
          <w:bCs/>
          <w:spacing w:val="90"/>
          <w:sz w:val="28"/>
        </w:rPr>
        <w:t>归口单</w:t>
      </w:r>
      <w:r>
        <w:rPr>
          <w:rFonts w:ascii="Times New Roman" w:eastAsia="黑体" w:hAnsi="Times New Roman" w:hint="default"/>
          <w:b/>
          <w:bCs/>
          <w:sz w:val="28"/>
        </w:rPr>
        <w:t>位：</w:t>
      </w:r>
      <w:r>
        <w:rPr>
          <w:rFonts w:ascii="黑体" w:eastAsia="黑体" w:hAnsi="宋体"/>
          <w:bCs/>
          <w:color w:val="000000"/>
          <w:sz w:val="28"/>
        </w:rPr>
        <w:t>全国法制计量管理计量技术委员会</w:t>
      </w:r>
    </w:p>
    <w:p w:rsidR="009756EE" w:rsidRDefault="00B4319F">
      <w:pPr>
        <w:pStyle w:val="a7"/>
        <w:ind w:firstLineChars="1213" w:firstLine="3396"/>
        <w:jc w:val="left"/>
        <w:rPr>
          <w:rFonts w:ascii="Times New Roman" w:eastAsia="黑体" w:hAnsi="Times New Roman" w:hint="default"/>
          <w:spacing w:val="40"/>
          <w:sz w:val="28"/>
        </w:rPr>
      </w:pPr>
      <w:r>
        <w:rPr>
          <w:rFonts w:ascii="Times New Roman" w:eastAsia="黑体" w:hAnsi="Times New Roman"/>
          <w:sz w:val="28"/>
        </w:rPr>
        <w:t>全国温度计量技术委员会</w:t>
      </w:r>
    </w:p>
    <w:p w:rsidR="009756EE" w:rsidRDefault="00B4319F">
      <w:pPr>
        <w:pStyle w:val="a7"/>
        <w:ind w:firstLineChars="514" w:firstLine="1445"/>
        <w:jc w:val="left"/>
        <w:rPr>
          <w:rFonts w:ascii="Times New Roman" w:eastAsia="黑体" w:hAnsi="Times New Roman" w:hint="default"/>
          <w:sz w:val="28"/>
          <w:szCs w:val="28"/>
        </w:rPr>
      </w:pPr>
      <w:r>
        <w:rPr>
          <w:rFonts w:ascii="Times New Roman" w:eastAsia="黑体" w:hAnsi="Times New Roman" w:hint="default"/>
          <w:b/>
          <w:bCs/>
          <w:sz w:val="28"/>
        </w:rPr>
        <w:t>主要起草单位：</w:t>
      </w:r>
      <w:r>
        <w:rPr>
          <w:rFonts w:ascii="Times New Roman" w:eastAsia="黑体" w:hAnsi="Times New Roman" w:hint="default"/>
          <w:sz w:val="28"/>
          <w:szCs w:val="28"/>
        </w:rPr>
        <w:t>重庆市计量质量检测研究院</w:t>
      </w:r>
    </w:p>
    <w:p w:rsidR="009756EE" w:rsidRDefault="009756EE">
      <w:pPr>
        <w:pStyle w:val="a7"/>
        <w:ind w:firstLineChars="514" w:firstLine="1439"/>
        <w:jc w:val="left"/>
        <w:rPr>
          <w:rFonts w:ascii="Times New Roman" w:eastAsia="黑体" w:hAnsi="Times New Roman" w:hint="default"/>
          <w:sz w:val="28"/>
          <w:szCs w:val="28"/>
        </w:rPr>
      </w:pPr>
    </w:p>
    <w:p w:rsidR="009756EE" w:rsidRDefault="00B4319F">
      <w:pPr>
        <w:pStyle w:val="a7"/>
        <w:ind w:firstLineChars="514" w:firstLine="1445"/>
        <w:jc w:val="left"/>
        <w:rPr>
          <w:rFonts w:ascii="Times New Roman" w:eastAsia="黑体" w:hAnsi="Times New Roman" w:hint="default"/>
          <w:b/>
          <w:bCs/>
          <w:sz w:val="28"/>
          <w:szCs w:val="28"/>
        </w:rPr>
      </w:pPr>
      <w:r>
        <w:rPr>
          <w:rFonts w:ascii="Times New Roman" w:eastAsia="黑体" w:hAnsi="Times New Roman"/>
          <w:b/>
          <w:bCs/>
          <w:sz w:val="28"/>
          <w:szCs w:val="28"/>
        </w:rPr>
        <w:t>参与起草单位：</w:t>
      </w:r>
    </w:p>
    <w:p w:rsidR="009756EE" w:rsidRDefault="009756EE">
      <w:pPr>
        <w:pStyle w:val="a7"/>
        <w:ind w:firstLineChars="514" w:firstLine="1445"/>
        <w:jc w:val="left"/>
        <w:rPr>
          <w:rFonts w:ascii="Times New Roman" w:eastAsia="黑体" w:hAnsi="Times New Roman" w:hint="default"/>
          <w:b/>
          <w:bCs/>
          <w:sz w:val="28"/>
          <w:szCs w:val="28"/>
        </w:rPr>
      </w:pPr>
    </w:p>
    <w:p w:rsidR="009756EE" w:rsidRDefault="009756EE">
      <w:pPr>
        <w:pStyle w:val="a7"/>
        <w:jc w:val="center"/>
        <w:rPr>
          <w:rFonts w:ascii="Times New Roman" w:eastAsia="黑体" w:hAnsi="Times New Roman" w:hint="default"/>
          <w:sz w:val="28"/>
        </w:rPr>
      </w:pPr>
    </w:p>
    <w:p w:rsidR="009756EE" w:rsidRDefault="009756EE">
      <w:pPr>
        <w:pStyle w:val="a7"/>
        <w:jc w:val="center"/>
        <w:rPr>
          <w:rFonts w:ascii="Times New Roman" w:eastAsia="黑体" w:hAnsi="Times New Roman" w:hint="default"/>
          <w:sz w:val="28"/>
        </w:rPr>
      </w:pPr>
    </w:p>
    <w:p w:rsidR="009756EE" w:rsidRDefault="009756EE">
      <w:pPr>
        <w:pStyle w:val="a7"/>
        <w:jc w:val="center"/>
        <w:rPr>
          <w:rFonts w:ascii="Times New Roman" w:eastAsia="黑体" w:hAnsi="Times New Roman" w:hint="default"/>
          <w:sz w:val="28"/>
        </w:rPr>
      </w:pPr>
    </w:p>
    <w:p w:rsidR="009756EE" w:rsidRDefault="009756EE">
      <w:pPr>
        <w:pStyle w:val="a7"/>
        <w:jc w:val="center"/>
        <w:rPr>
          <w:rFonts w:ascii="Times New Roman" w:eastAsia="黑体" w:hAnsi="Times New Roman" w:hint="default"/>
          <w:sz w:val="28"/>
        </w:rPr>
      </w:pPr>
    </w:p>
    <w:p w:rsidR="009756EE" w:rsidRDefault="009756EE">
      <w:pPr>
        <w:pStyle w:val="a7"/>
        <w:jc w:val="center"/>
        <w:rPr>
          <w:rFonts w:ascii="Times New Roman" w:eastAsia="黑体" w:hAnsi="Times New Roman" w:hint="default"/>
          <w:sz w:val="28"/>
        </w:rPr>
      </w:pPr>
    </w:p>
    <w:p w:rsidR="009756EE" w:rsidRDefault="00B4319F">
      <w:pPr>
        <w:pStyle w:val="a7"/>
        <w:jc w:val="center"/>
        <w:rPr>
          <w:rFonts w:ascii="Times New Roman" w:hAnsi="Times New Roman" w:hint="default"/>
          <w:sz w:val="24"/>
          <w:szCs w:val="24"/>
        </w:rPr>
        <w:sectPr w:rsidR="009756EE">
          <w:headerReference w:type="default" r:id="rId17"/>
          <w:footerReference w:type="default" r:id="rId18"/>
          <w:pgSz w:w="11906" w:h="16838"/>
          <w:pgMar w:top="1440" w:right="1286" w:bottom="1440" w:left="1800" w:header="851" w:footer="992" w:gutter="0"/>
          <w:pgNumType w:fmt="upperRoman" w:start="1"/>
          <w:cols w:space="720"/>
          <w:docGrid w:type="lines" w:linePitch="312"/>
        </w:sectPr>
      </w:pPr>
      <w:r>
        <w:rPr>
          <w:rFonts w:ascii="Times New Roman" w:hAnsi="Times New Roman" w:hint="default"/>
          <w:sz w:val="24"/>
          <w:szCs w:val="24"/>
        </w:rPr>
        <w:t>本规范委托</w:t>
      </w:r>
      <w:r>
        <w:rPr>
          <w:rFonts w:ascii="Times New Roman" w:hAnsi="Times New Roman"/>
          <w:sz w:val="24"/>
          <w:szCs w:val="24"/>
        </w:rPr>
        <w:t>全国温度计量技术委员会</w:t>
      </w:r>
      <w:r>
        <w:rPr>
          <w:rFonts w:ascii="Times New Roman" w:hAnsi="Times New Roman" w:hint="default"/>
          <w:sz w:val="24"/>
          <w:szCs w:val="24"/>
        </w:rPr>
        <w:t>负责解释</w:t>
      </w:r>
    </w:p>
    <w:p w:rsidR="009756EE" w:rsidRDefault="009756EE">
      <w:pPr>
        <w:ind w:rightChars="600" w:right="1260" w:firstLineChars="150" w:firstLine="420"/>
        <w:rPr>
          <w:rFonts w:eastAsia="黑体"/>
          <w:sz w:val="28"/>
          <w:szCs w:val="28"/>
        </w:rPr>
      </w:pPr>
    </w:p>
    <w:p w:rsidR="009756EE" w:rsidRDefault="009756EE">
      <w:pPr>
        <w:ind w:leftChars="428" w:left="899" w:rightChars="600" w:right="1260" w:firstLineChars="200" w:firstLine="560"/>
        <w:rPr>
          <w:rFonts w:eastAsia="黑体"/>
          <w:sz w:val="28"/>
          <w:szCs w:val="28"/>
        </w:rPr>
      </w:pPr>
    </w:p>
    <w:p w:rsidR="009756EE" w:rsidRDefault="009756EE">
      <w:pPr>
        <w:ind w:leftChars="428" w:left="899" w:rightChars="600" w:right="1260" w:firstLineChars="200" w:firstLine="560"/>
        <w:rPr>
          <w:rFonts w:eastAsia="黑体"/>
          <w:sz w:val="28"/>
          <w:szCs w:val="28"/>
        </w:rPr>
      </w:pPr>
    </w:p>
    <w:p w:rsidR="009756EE" w:rsidRDefault="009756EE">
      <w:pPr>
        <w:ind w:leftChars="428" w:left="899" w:rightChars="600" w:right="1260" w:firstLineChars="200" w:firstLine="560"/>
        <w:rPr>
          <w:rFonts w:eastAsia="黑体"/>
          <w:sz w:val="28"/>
          <w:szCs w:val="28"/>
        </w:rPr>
      </w:pPr>
    </w:p>
    <w:p w:rsidR="009756EE" w:rsidRDefault="009756EE">
      <w:pPr>
        <w:ind w:leftChars="428" w:left="899" w:rightChars="600" w:right="1260" w:firstLineChars="200" w:firstLine="560"/>
        <w:rPr>
          <w:rFonts w:eastAsia="黑体"/>
          <w:sz w:val="28"/>
          <w:szCs w:val="28"/>
        </w:rPr>
      </w:pPr>
    </w:p>
    <w:p w:rsidR="009756EE" w:rsidRDefault="00B4319F">
      <w:pPr>
        <w:ind w:leftChars="428" w:left="899" w:rightChars="600" w:right="1260" w:firstLineChars="200" w:firstLine="562"/>
        <w:rPr>
          <w:rFonts w:eastAsia="黑体"/>
          <w:b/>
          <w:bCs/>
          <w:sz w:val="28"/>
          <w:szCs w:val="28"/>
        </w:rPr>
      </w:pPr>
      <w:r>
        <w:rPr>
          <w:rFonts w:eastAsia="黑体"/>
          <w:b/>
          <w:bCs/>
          <w:sz w:val="28"/>
          <w:szCs w:val="28"/>
        </w:rPr>
        <w:t>本规范主要起草人：</w:t>
      </w:r>
    </w:p>
    <w:p w:rsidR="009756EE" w:rsidRDefault="00B4319F">
      <w:pPr>
        <w:ind w:firstLineChars="700" w:firstLine="1960"/>
        <w:jc w:val="left"/>
        <w:rPr>
          <w:sz w:val="28"/>
        </w:rPr>
      </w:pPr>
      <w:r>
        <w:rPr>
          <w:rFonts w:hint="eastAsia"/>
          <w:sz w:val="28"/>
        </w:rPr>
        <w:t>XXX (XXXXX)</w:t>
      </w:r>
    </w:p>
    <w:p w:rsidR="009756EE" w:rsidRDefault="00B4319F">
      <w:pPr>
        <w:ind w:firstLineChars="700" w:firstLine="1960"/>
        <w:jc w:val="left"/>
        <w:rPr>
          <w:sz w:val="28"/>
        </w:rPr>
      </w:pPr>
      <w:r>
        <w:rPr>
          <w:rFonts w:hint="eastAsia"/>
          <w:sz w:val="28"/>
        </w:rPr>
        <w:t>XXX (XXXXX)</w:t>
      </w:r>
    </w:p>
    <w:p w:rsidR="009756EE" w:rsidRDefault="00B4319F">
      <w:pPr>
        <w:ind w:firstLineChars="500" w:firstLine="1400"/>
        <w:jc w:val="left"/>
        <w:rPr>
          <w:sz w:val="28"/>
        </w:rPr>
      </w:pPr>
      <w:r>
        <w:rPr>
          <w:rFonts w:hint="eastAsia"/>
          <w:sz w:val="28"/>
        </w:rPr>
        <w:t xml:space="preserve">    XXX (XXXXX)</w:t>
      </w:r>
    </w:p>
    <w:p w:rsidR="009756EE" w:rsidRDefault="00B4319F">
      <w:pPr>
        <w:ind w:rightChars="600" w:right="1260" w:firstLineChars="550" w:firstLine="1546"/>
        <w:rPr>
          <w:rFonts w:eastAsia="黑体"/>
          <w:b/>
          <w:bCs/>
          <w:sz w:val="28"/>
          <w:szCs w:val="28"/>
        </w:rPr>
      </w:pPr>
      <w:r>
        <w:rPr>
          <w:rFonts w:eastAsia="黑体"/>
          <w:b/>
          <w:bCs/>
          <w:sz w:val="28"/>
          <w:szCs w:val="28"/>
        </w:rPr>
        <w:t>参加起草人：</w:t>
      </w:r>
    </w:p>
    <w:p w:rsidR="009756EE" w:rsidRDefault="00B4319F">
      <w:pPr>
        <w:ind w:firstLineChars="700" w:firstLine="1960"/>
        <w:jc w:val="left"/>
        <w:rPr>
          <w:sz w:val="28"/>
        </w:rPr>
      </w:pPr>
      <w:r>
        <w:rPr>
          <w:rFonts w:hint="eastAsia"/>
          <w:sz w:val="28"/>
        </w:rPr>
        <w:t>XXX (XXXXX)</w:t>
      </w:r>
    </w:p>
    <w:p w:rsidR="009756EE" w:rsidRDefault="00B4319F">
      <w:pPr>
        <w:ind w:firstLineChars="700" w:firstLine="1960"/>
        <w:jc w:val="left"/>
        <w:rPr>
          <w:sz w:val="28"/>
        </w:rPr>
      </w:pPr>
      <w:r>
        <w:rPr>
          <w:rFonts w:hint="eastAsia"/>
          <w:sz w:val="28"/>
        </w:rPr>
        <w:t>XXX (XXXXX)</w:t>
      </w:r>
    </w:p>
    <w:p w:rsidR="009756EE" w:rsidRDefault="00B4319F">
      <w:pPr>
        <w:ind w:firstLineChars="700" w:firstLine="1960"/>
        <w:jc w:val="left"/>
        <w:rPr>
          <w:sz w:val="28"/>
        </w:rPr>
      </w:pPr>
      <w:r>
        <w:rPr>
          <w:rFonts w:hint="eastAsia"/>
          <w:sz w:val="28"/>
        </w:rPr>
        <w:t>XXX (XXXXX)</w:t>
      </w:r>
    </w:p>
    <w:p w:rsidR="009756EE" w:rsidRDefault="00B4319F">
      <w:pPr>
        <w:ind w:firstLineChars="700" w:firstLine="1960"/>
        <w:jc w:val="left"/>
        <w:rPr>
          <w:sz w:val="28"/>
        </w:rPr>
      </w:pPr>
      <w:r>
        <w:rPr>
          <w:rFonts w:hint="eastAsia"/>
          <w:sz w:val="28"/>
        </w:rPr>
        <w:t>XXX (XXXXX)</w:t>
      </w:r>
    </w:p>
    <w:p w:rsidR="009756EE" w:rsidRDefault="009756EE">
      <w:pPr>
        <w:jc w:val="center"/>
        <w:rPr>
          <w:sz w:val="28"/>
          <w:szCs w:val="28"/>
        </w:rPr>
      </w:pPr>
    </w:p>
    <w:p w:rsidR="009756EE" w:rsidRDefault="009756EE">
      <w:pPr>
        <w:jc w:val="center"/>
        <w:rPr>
          <w:sz w:val="28"/>
          <w:szCs w:val="28"/>
        </w:rPr>
      </w:pPr>
    </w:p>
    <w:p w:rsidR="009756EE" w:rsidRDefault="009756EE">
      <w:pPr>
        <w:jc w:val="center"/>
        <w:rPr>
          <w:sz w:val="28"/>
          <w:szCs w:val="28"/>
        </w:rPr>
      </w:pPr>
    </w:p>
    <w:p w:rsidR="009756EE" w:rsidRDefault="009756EE">
      <w:pPr>
        <w:jc w:val="center"/>
        <w:rPr>
          <w:sz w:val="28"/>
          <w:szCs w:val="28"/>
        </w:rPr>
      </w:pPr>
    </w:p>
    <w:p w:rsidR="009756EE" w:rsidRDefault="009756EE">
      <w:pPr>
        <w:jc w:val="center"/>
        <w:rPr>
          <w:sz w:val="28"/>
          <w:szCs w:val="28"/>
        </w:rPr>
      </w:pPr>
    </w:p>
    <w:p w:rsidR="009756EE" w:rsidRDefault="009756EE">
      <w:pPr>
        <w:rPr>
          <w:sz w:val="28"/>
          <w:szCs w:val="28"/>
        </w:rPr>
        <w:sectPr w:rsidR="009756EE">
          <w:footerReference w:type="default" r:id="rId19"/>
          <w:type w:val="continuous"/>
          <w:pgSz w:w="11906" w:h="16838"/>
          <w:pgMar w:top="1440" w:right="1286" w:bottom="1440" w:left="1800" w:header="851" w:footer="992" w:gutter="0"/>
          <w:pgNumType w:fmt="upperRoman" w:start="1"/>
          <w:cols w:space="720"/>
          <w:docGrid w:type="lines" w:linePitch="312"/>
        </w:sectPr>
      </w:pPr>
    </w:p>
    <w:p w:rsidR="009756EE" w:rsidRDefault="00B4319F" w:rsidP="00B4319F">
      <w:pPr>
        <w:spacing w:before="120"/>
        <w:ind w:leftChars="597" w:left="1254" w:rightChars="600" w:right="1260" w:firstLineChars="2" w:firstLine="9"/>
        <w:jc w:val="center"/>
        <w:rPr>
          <w:rFonts w:eastAsia="黑体"/>
          <w:sz w:val="44"/>
        </w:rPr>
      </w:pPr>
      <w:r>
        <w:rPr>
          <w:rFonts w:eastAsia="黑体"/>
          <w:sz w:val="44"/>
        </w:rPr>
        <w:lastRenderedPageBreak/>
        <w:t>目录</w:t>
      </w:r>
    </w:p>
    <w:p w:rsidR="009756EE" w:rsidRDefault="0038229B">
      <w:pPr>
        <w:pStyle w:val="10"/>
        <w:spacing w:line="360" w:lineRule="auto"/>
        <w:rPr>
          <w:rFonts w:ascii="宋体" w:hAnsi="宋体"/>
          <w:sz w:val="24"/>
        </w:rPr>
      </w:pPr>
      <w:r>
        <w:rPr>
          <w:rFonts w:ascii="宋体" w:hAnsi="宋体"/>
          <w:sz w:val="24"/>
        </w:rPr>
        <w:fldChar w:fldCharType="begin"/>
      </w:r>
      <w:r w:rsidR="00B4319F">
        <w:rPr>
          <w:rStyle w:val="af2"/>
          <w:rFonts w:ascii="宋体" w:hAnsi="宋体"/>
          <w:color w:val="auto"/>
          <w:sz w:val="24"/>
        </w:rPr>
        <w:instrText xml:space="preserve"> TOC \o "1-1" \h \z \u </w:instrText>
      </w:r>
      <w:r>
        <w:rPr>
          <w:rFonts w:ascii="宋体" w:hAnsi="宋体"/>
          <w:sz w:val="24"/>
        </w:rPr>
        <w:fldChar w:fldCharType="separate"/>
      </w:r>
      <w:hyperlink w:anchor="_Toc524433044" w:history="1">
        <w:r w:rsidR="00B4319F">
          <w:rPr>
            <w:rStyle w:val="af2"/>
            <w:rFonts w:ascii="宋体" w:hAnsi="宋体" w:hint="eastAsia"/>
            <w:color w:val="auto"/>
            <w:sz w:val="24"/>
          </w:rPr>
          <w:t>引言</w:t>
        </w:r>
        <w:r w:rsidR="00B4319F">
          <w:rPr>
            <w:rFonts w:ascii="宋体" w:hAnsi="宋体"/>
            <w:sz w:val="24"/>
          </w:rPr>
          <w:tab/>
        </w:r>
        <w:r>
          <w:rPr>
            <w:rFonts w:ascii="宋体" w:hAnsi="宋体"/>
            <w:sz w:val="24"/>
          </w:rPr>
          <w:fldChar w:fldCharType="begin"/>
        </w:r>
        <w:r w:rsidR="00B4319F">
          <w:rPr>
            <w:rFonts w:ascii="宋体" w:hAnsi="宋体"/>
            <w:sz w:val="24"/>
          </w:rPr>
          <w:instrText xml:space="preserve"> PAGEREF _Toc524433044 \h </w:instrText>
        </w:r>
        <w:r>
          <w:rPr>
            <w:rFonts w:ascii="宋体" w:hAnsi="宋体"/>
            <w:sz w:val="24"/>
          </w:rPr>
        </w:r>
        <w:r>
          <w:rPr>
            <w:rFonts w:ascii="宋体" w:hAnsi="宋体"/>
            <w:sz w:val="24"/>
          </w:rPr>
          <w:fldChar w:fldCharType="separate"/>
        </w:r>
        <w:r w:rsidR="00B4319F">
          <w:rPr>
            <w:rFonts w:ascii="宋体" w:hAnsi="宋体"/>
            <w:sz w:val="24"/>
          </w:rPr>
          <w:t>II</w:t>
        </w:r>
        <w:r>
          <w:rPr>
            <w:rFonts w:ascii="宋体" w:hAnsi="宋体"/>
            <w:sz w:val="24"/>
          </w:rPr>
          <w:fldChar w:fldCharType="end"/>
        </w:r>
      </w:hyperlink>
    </w:p>
    <w:p w:rsidR="009756EE" w:rsidRDefault="0038229B">
      <w:pPr>
        <w:pStyle w:val="10"/>
        <w:spacing w:line="360" w:lineRule="auto"/>
        <w:rPr>
          <w:rFonts w:ascii="宋体" w:hAnsi="宋体"/>
          <w:sz w:val="24"/>
        </w:rPr>
      </w:pPr>
      <w:hyperlink w:anchor="_Toc524433045" w:history="1">
        <w:r w:rsidR="00B4319F">
          <w:rPr>
            <w:rStyle w:val="af2"/>
            <w:rFonts w:ascii="宋体" w:hAnsi="宋体"/>
            <w:color w:val="auto"/>
            <w:sz w:val="24"/>
          </w:rPr>
          <w:t xml:space="preserve">1 </w:t>
        </w:r>
        <w:r w:rsidR="00B4319F">
          <w:rPr>
            <w:rStyle w:val="af2"/>
            <w:rFonts w:ascii="宋体" w:hAnsi="宋体" w:hint="eastAsia"/>
            <w:color w:val="auto"/>
            <w:sz w:val="24"/>
          </w:rPr>
          <w:t>范围</w:t>
        </w:r>
        <w:r w:rsidR="00B4319F">
          <w:rPr>
            <w:rFonts w:ascii="宋体" w:hAnsi="宋体"/>
            <w:sz w:val="24"/>
          </w:rPr>
          <w:tab/>
        </w:r>
        <w:r>
          <w:rPr>
            <w:rFonts w:ascii="宋体" w:hAnsi="宋体"/>
            <w:sz w:val="24"/>
          </w:rPr>
          <w:fldChar w:fldCharType="begin"/>
        </w:r>
        <w:r w:rsidR="00B4319F">
          <w:rPr>
            <w:rFonts w:ascii="宋体" w:hAnsi="宋体"/>
            <w:sz w:val="24"/>
          </w:rPr>
          <w:instrText xml:space="preserve"> PAGEREF _Toc524433045 \h </w:instrText>
        </w:r>
        <w:r>
          <w:rPr>
            <w:rFonts w:ascii="宋体" w:hAnsi="宋体"/>
            <w:sz w:val="24"/>
          </w:rPr>
        </w:r>
        <w:r>
          <w:rPr>
            <w:rFonts w:ascii="宋体" w:hAnsi="宋体"/>
            <w:sz w:val="24"/>
          </w:rPr>
          <w:fldChar w:fldCharType="separate"/>
        </w:r>
        <w:r w:rsidR="00B4319F">
          <w:rPr>
            <w:rFonts w:ascii="宋体" w:hAnsi="宋体"/>
            <w:sz w:val="24"/>
          </w:rPr>
          <w:t>1</w:t>
        </w:r>
        <w:r>
          <w:rPr>
            <w:rFonts w:ascii="宋体" w:hAnsi="宋体"/>
            <w:sz w:val="24"/>
          </w:rPr>
          <w:fldChar w:fldCharType="end"/>
        </w:r>
      </w:hyperlink>
    </w:p>
    <w:p w:rsidR="009756EE" w:rsidRDefault="0038229B">
      <w:pPr>
        <w:pStyle w:val="10"/>
        <w:tabs>
          <w:tab w:val="left" w:pos="420"/>
        </w:tabs>
        <w:spacing w:line="360" w:lineRule="auto"/>
        <w:rPr>
          <w:rFonts w:ascii="宋体" w:hAnsi="宋体"/>
          <w:sz w:val="24"/>
        </w:rPr>
      </w:pPr>
      <w:hyperlink w:anchor="_Toc524433046" w:history="1">
        <w:r w:rsidR="00B4319F">
          <w:rPr>
            <w:rStyle w:val="af2"/>
            <w:rFonts w:ascii="宋体" w:hAnsi="宋体"/>
            <w:color w:val="auto"/>
            <w:sz w:val="24"/>
          </w:rPr>
          <w:t>2</w:t>
        </w:r>
        <w:r w:rsidR="00B4319F">
          <w:rPr>
            <w:rStyle w:val="af2"/>
            <w:rFonts w:ascii="宋体" w:hAnsi="宋体" w:hint="eastAsia"/>
            <w:color w:val="auto"/>
            <w:sz w:val="24"/>
          </w:rPr>
          <w:t>引用文件</w:t>
        </w:r>
        <w:r w:rsidR="00B4319F">
          <w:rPr>
            <w:rFonts w:ascii="宋体" w:hAnsi="宋体"/>
            <w:sz w:val="24"/>
          </w:rPr>
          <w:tab/>
        </w:r>
        <w:r>
          <w:rPr>
            <w:rFonts w:ascii="宋体" w:hAnsi="宋体"/>
            <w:sz w:val="24"/>
          </w:rPr>
          <w:fldChar w:fldCharType="begin"/>
        </w:r>
        <w:r w:rsidR="00B4319F">
          <w:rPr>
            <w:rFonts w:ascii="宋体" w:hAnsi="宋体"/>
            <w:sz w:val="24"/>
          </w:rPr>
          <w:instrText xml:space="preserve"> PAGEREF _Toc524433046 \h </w:instrText>
        </w:r>
        <w:r>
          <w:rPr>
            <w:rFonts w:ascii="宋体" w:hAnsi="宋体"/>
            <w:sz w:val="24"/>
          </w:rPr>
        </w:r>
        <w:r>
          <w:rPr>
            <w:rFonts w:ascii="宋体" w:hAnsi="宋体"/>
            <w:sz w:val="24"/>
          </w:rPr>
          <w:fldChar w:fldCharType="separate"/>
        </w:r>
        <w:r w:rsidR="00B4319F">
          <w:rPr>
            <w:rFonts w:ascii="宋体" w:hAnsi="宋体"/>
            <w:sz w:val="24"/>
          </w:rPr>
          <w:t>1</w:t>
        </w:r>
        <w:r>
          <w:rPr>
            <w:rFonts w:ascii="宋体" w:hAnsi="宋体"/>
            <w:sz w:val="24"/>
          </w:rPr>
          <w:fldChar w:fldCharType="end"/>
        </w:r>
      </w:hyperlink>
    </w:p>
    <w:p w:rsidR="009756EE" w:rsidRDefault="0038229B">
      <w:pPr>
        <w:pStyle w:val="10"/>
        <w:tabs>
          <w:tab w:val="left" w:pos="420"/>
        </w:tabs>
        <w:spacing w:line="360" w:lineRule="auto"/>
        <w:rPr>
          <w:rFonts w:ascii="宋体" w:hAnsi="宋体"/>
          <w:sz w:val="24"/>
        </w:rPr>
      </w:pPr>
      <w:hyperlink w:anchor="_Toc524433047" w:history="1">
        <w:r w:rsidR="00B4319F">
          <w:rPr>
            <w:rStyle w:val="af2"/>
            <w:rFonts w:ascii="宋体" w:hAnsi="宋体" w:hint="eastAsia"/>
            <w:color w:val="auto"/>
            <w:sz w:val="24"/>
          </w:rPr>
          <w:t>3概述</w:t>
        </w:r>
        <w:r w:rsidR="00B4319F">
          <w:rPr>
            <w:rFonts w:ascii="宋体" w:hAnsi="宋体"/>
            <w:sz w:val="24"/>
          </w:rPr>
          <w:tab/>
        </w:r>
        <w:r>
          <w:rPr>
            <w:rFonts w:ascii="宋体" w:hAnsi="宋体"/>
            <w:sz w:val="24"/>
          </w:rPr>
          <w:fldChar w:fldCharType="begin"/>
        </w:r>
        <w:r w:rsidR="00B4319F">
          <w:rPr>
            <w:rFonts w:ascii="宋体" w:hAnsi="宋体"/>
            <w:sz w:val="24"/>
          </w:rPr>
          <w:instrText xml:space="preserve"> PAGEREF _Toc524433047 \h </w:instrText>
        </w:r>
        <w:r>
          <w:rPr>
            <w:rFonts w:ascii="宋体" w:hAnsi="宋体"/>
            <w:sz w:val="24"/>
          </w:rPr>
        </w:r>
        <w:r>
          <w:rPr>
            <w:rFonts w:ascii="宋体" w:hAnsi="宋体"/>
            <w:sz w:val="24"/>
          </w:rPr>
          <w:fldChar w:fldCharType="separate"/>
        </w:r>
        <w:r w:rsidR="00B4319F">
          <w:rPr>
            <w:rFonts w:ascii="宋体" w:hAnsi="宋体"/>
            <w:sz w:val="24"/>
          </w:rPr>
          <w:t>1</w:t>
        </w:r>
        <w:r>
          <w:rPr>
            <w:rFonts w:ascii="宋体" w:hAnsi="宋体"/>
            <w:sz w:val="24"/>
          </w:rPr>
          <w:fldChar w:fldCharType="end"/>
        </w:r>
      </w:hyperlink>
    </w:p>
    <w:p w:rsidR="009756EE" w:rsidRDefault="0038229B">
      <w:pPr>
        <w:pStyle w:val="10"/>
        <w:tabs>
          <w:tab w:val="left" w:pos="420"/>
        </w:tabs>
        <w:spacing w:line="360" w:lineRule="auto"/>
        <w:rPr>
          <w:rFonts w:ascii="宋体" w:hAnsi="宋体"/>
          <w:sz w:val="24"/>
        </w:rPr>
      </w:pPr>
      <w:hyperlink w:anchor="_Toc524433048" w:history="1">
        <w:r w:rsidR="00B4319F">
          <w:rPr>
            <w:rStyle w:val="af2"/>
            <w:rFonts w:ascii="宋体" w:hAnsi="宋体" w:hint="eastAsia"/>
            <w:color w:val="auto"/>
            <w:sz w:val="24"/>
          </w:rPr>
          <w:t>4计量特性</w:t>
        </w:r>
        <w:r w:rsidR="00B4319F">
          <w:rPr>
            <w:rFonts w:ascii="宋体" w:hAnsi="宋体"/>
            <w:sz w:val="24"/>
          </w:rPr>
          <w:tab/>
        </w:r>
        <w:r>
          <w:rPr>
            <w:rFonts w:ascii="宋体" w:hAnsi="宋体"/>
            <w:sz w:val="24"/>
          </w:rPr>
          <w:fldChar w:fldCharType="begin"/>
        </w:r>
        <w:r w:rsidR="00B4319F">
          <w:rPr>
            <w:rFonts w:ascii="宋体" w:hAnsi="宋体"/>
            <w:sz w:val="24"/>
          </w:rPr>
          <w:instrText xml:space="preserve"> PAGEREF _Toc524433048 \h </w:instrText>
        </w:r>
        <w:r>
          <w:rPr>
            <w:rFonts w:ascii="宋体" w:hAnsi="宋体"/>
            <w:sz w:val="24"/>
          </w:rPr>
        </w:r>
        <w:r>
          <w:rPr>
            <w:rFonts w:ascii="宋体" w:hAnsi="宋体"/>
            <w:sz w:val="24"/>
          </w:rPr>
          <w:fldChar w:fldCharType="separate"/>
        </w:r>
        <w:r w:rsidR="00B4319F">
          <w:rPr>
            <w:rFonts w:ascii="宋体" w:hAnsi="宋体"/>
            <w:sz w:val="24"/>
          </w:rPr>
          <w:t>1</w:t>
        </w:r>
        <w:r>
          <w:rPr>
            <w:rFonts w:ascii="宋体" w:hAnsi="宋体"/>
            <w:sz w:val="24"/>
          </w:rPr>
          <w:fldChar w:fldCharType="end"/>
        </w:r>
      </w:hyperlink>
    </w:p>
    <w:p w:rsidR="009756EE" w:rsidRDefault="0038229B">
      <w:pPr>
        <w:pStyle w:val="10"/>
        <w:tabs>
          <w:tab w:val="left" w:pos="420"/>
        </w:tabs>
        <w:spacing w:line="360" w:lineRule="auto"/>
        <w:rPr>
          <w:rFonts w:ascii="宋体" w:hAnsi="宋体"/>
          <w:sz w:val="24"/>
        </w:rPr>
      </w:pPr>
      <w:hyperlink w:anchor="_Toc524433048" w:history="1">
        <w:r w:rsidR="00B4319F">
          <w:rPr>
            <w:rStyle w:val="af2"/>
            <w:rFonts w:ascii="宋体" w:hAnsi="宋体" w:hint="eastAsia"/>
            <w:color w:val="auto"/>
            <w:sz w:val="24"/>
          </w:rPr>
          <w:t>4.1 示值误差</w:t>
        </w:r>
        <w:r w:rsidR="00B4319F">
          <w:rPr>
            <w:rFonts w:ascii="宋体" w:hAnsi="宋体"/>
            <w:sz w:val="24"/>
          </w:rPr>
          <w:tab/>
        </w:r>
        <w:r>
          <w:rPr>
            <w:rFonts w:ascii="宋体" w:hAnsi="宋体"/>
            <w:sz w:val="24"/>
          </w:rPr>
          <w:fldChar w:fldCharType="begin"/>
        </w:r>
        <w:r w:rsidR="00B4319F">
          <w:rPr>
            <w:rFonts w:ascii="宋体" w:hAnsi="宋体"/>
            <w:sz w:val="24"/>
          </w:rPr>
          <w:instrText xml:space="preserve"> PAGEREF _Toc524433048 \h </w:instrText>
        </w:r>
        <w:r>
          <w:rPr>
            <w:rFonts w:ascii="宋体" w:hAnsi="宋体"/>
            <w:sz w:val="24"/>
          </w:rPr>
        </w:r>
        <w:r>
          <w:rPr>
            <w:rFonts w:ascii="宋体" w:hAnsi="宋体"/>
            <w:sz w:val="24"/>
          </w:rPr>
          <w:fldChar w:fldCharType="separate"/>
        </w:r>
        <w:r w:rsidR="00B4319F">
          <w:rPr>
            <w:rFonts w:ascii="宋体" w:hAnsi="宋体"/>
            <w:sz w:val="24"/>
          </w:rPr>
          <w:t>1</w:t>
        </w:r>
        <w:r>
          <w:rPr>
            <w:rFonts w:ascii="宋体" w:hAnsi="宋体"/>
            <w:sz w:val="24"/>
          </w:rPr>
          <w:fldChar w:fldCharType="end"/>
        </w:r>
      </w:hyperlink>
    </w:p>
    <w:p w:rsidR="009756EE" w:rsidRDefault="0038229B">
      <w:pPr>
        <w:pStyle w:val="10"/>
        <w:tabs>
          <w:tab w:val="left" w:pos="420"/>
        </w:tabs>
        <w:spacing w:line="360" w:lineRule="auto"/>
        <w:rPr>
          <w:rFonts w:ascii="宋体" w:hAnsi="宋体"/>
          <w:sz w:val="24"/>
        </w:rPr>
      </w:pPr>
      <w:hyperlink w:anchor="_Toc524433048" w:history="1">
        <w:r w:rsidR="00B4319F">
          <w:rPr>
            <w:rStyle w:val="af2"/>
            <w:rFonts w:ascii="宋体" w:hAnsi="宋体" w:hint="eastAsia"/>
            <w:color w:val="auto"/>
            <w:sz w:val="24"/>
          </w:rPr>
          <w:t>4.2 炉壁温度</w:t>
        </w:r>
        <w:r w:rsidR="00B4319F">
          <w:rPr>
            <w:rFonts w:ascii="宋体" w:hAnsi="宋体"/>
            <w:sz w:val="24"/>
          </w:rPr>
          <w:tab/>
        </w:r>
        <w:r>
          <w:rPr>
            <w:rFonts w:ascii="宋体" w:hAnsi="宋体"/>
            <w:sz w:val="24"/>
          </w:rPr>
          <w:fldChar w:fldCharType="begin"/>
        </w:r>
        <w:r w:rsidR="00B4319F">
          <w:rPr>
            <w:rFonts w:ascii="宋体" w:hAnsi="宋体"/>
            <w:sz w:val="24"/>
          </w:rPr>
          <w:instrText xml:space="preserve"> PAGEREF _Toc524433048 \h </w:instrText>
        </w:r>
        <w:r>
          <w:rPr>
            <w:rFonts w:ascii="宋体" w:hAnsi="宋体"/>
            <w:sz w:val="24"/>
          </w:rPr>
        </w:r>
        <w:r>
          <w:rPr>
            <w:rFonts w:ascii="宋体" w:hAnsi="宋体"/>
            <w:sz w:val="24"/>
          </w:rPr>
          <w:fldChar w:fldCharType="separate"/>
        </w:r>
        <w:r w:rsidR="00B4319F">
          <w:rPr>
            <w:rFonts w:ascii="宋体" w:hAnsi="宋体"/>
            <w:sz w:val="24"/>
          </w:rPr>
          <w:t>1</w:t>
        </w:r>
        <w:r>
          <w:rPr>
            <w:rFonts w:ascii="宋体" w:hAnsi="宋体"/>
            <w:sz w:val="24"/>
          </w:rPr>
          <w:fldChar w:fldCharType="end"/>
        </w:r>
      </w:hyperlink>
    </w:p>
    <w:p w:rsidR="009756EE" w:rsidRDefault="0038229B">
      <w:pPr>
        <w:pStyle w:val="10"/>
        <w:tabs>
          <w:tab w:val="left" w:pos="420"/>
        </w:tabs>
        <w:spacing w:line="360" w:lineRule="auto"/>
        <w:rPr>
          <w:rFonts w:ascii="宋体" w:hAnsi="宋体"/>
          <w:sz w:val="24"/>
        </w:rPr>
      </w:pPr>
      <w:hyperlink w:anchor="_Toc524433048" w:history="1">
        <w:r w:rsidR="00B4319F">
          <w:rPr>
            <w:rStyle w:val="af2"/>
            <w:rFonts w:ascii="宋体" w:hAnsi="宋体" w:hint="eastAsia"/>
            <w:color w:val="auto"/>
            <w:sz w:val="24"/>
          </w:rPr>
          <w:t>4.3 炉内温度分布</w:t>
        </w:r>
        <w:r w:rsidR="00B4319F">
          <w:rPr>
            <w:rFonts w:ascii="宋体" w:hAnsi="宋体"/>
            <w:sz w:val="24"/>
          </w:rPr>
          <w:tab/>
        </w:r>
        <w:r>
          <w:rPr>
            <w:rFonts w:ascii="宋体" w:hAnsi="宋体"/>
            <w:sz w:val="24"/>
          </w:rPr>
          <w:fldChar w:fldCharType="begin"/>
        </w:r>
        <w:r w:rsidR="00B4319F">
          <w:rPr>
            <w:rFonts w:ascii="宋体" w:hAnsi="宋体"/>
            <w:sz w:val="24"/>
          </w:rPr>
          <w:instrText xml:space="preserve"> PAGEREF _Toc524433048 \h </w:instrText>
        </w:r>
        <w:r>
          <w:rPr>
            <w:rFonts w:ascii="宋体" w:hAnsi="宋体"/>
            <w:sz w:val="24"/>
          </w:rPr>
        </w:r>
        <w:r>
          <w:rPr>
            <w:rFonts w:ascii="宋体" w:hAnsi="宋体"/>
            <w:sz w:val="24"/>
          </w:rPr>
          <w:fldChar w:fldCharType="separate"/>
        </w:r>
        <w:r w:rsidR="00B4319F">
          <w:rPr>
            <w:rFonts w:ascii="宋体" w:hAnsi="宋体"/>
            <w:sz w:val="24"/>
          </w:rPr>
          <w:t>1</w:t>
        </w:r>
        <w:r>
          <w:rPr>
            <w:rFonts w:ascii="宋体" w:hAnsi="宋体"/>
            <w:sz w:val="24"/>
          </w:rPr>
          <w:fldChar w:fldCharType="end"/>
        </w:r>
      </w:hyperlink>
    </w:p>
    <w:p w:rsidR="009756EE" w:rsidRDefault="0038229B">
      <w:pPr>
        <w:pStyle w:val="10"/>
        <w:tabs>
          <w:tab w:val="left" w:pos="420"/>
        </w:tabs>
        <w:spacing w:line="360" w:lineRule="auto"/>
        <w:rPr>
          <w:rFonts w:ascii="宋体" w:hAnsi="宋体"/>
          <w:sz w:val="24"/>
        </w:rPr>
      </w:pPr>
      <w:hyperlink w:anchor="_Toc524433049" w:history="1">
        <w:r w:rsidR="00B4319F">
          <w:rPr>
            <w:rStyle w:val="af2"/>
            <w:rFonts w:ascii="宋体" w:hAnsi="宋体" w:hint="eastAsia"/>
            <w:color w:val="auto"/>
            <w:sz w:val="24"/>
          </w:rPr>
          <w:t>5校准条件</w:t>
        </w:r>
        <w:r w:rsidR="00B4319F">
          <w:rPr>
            <w:rFonts w:ascii="宋体" w:hAnsi="宋体"/>
            <w:sz w:val="24"/>
          </w:rPr>
          <w:tab/>
        </w:r>
        <w:r>
          <w:rPr>
            <w:rFonts w:ascii="宋体" w:hAnsi="宋体"/>
            <w:sz w:val="24"/>
          </w:rPr>
          <w:fldChar w:fldCharType="begin"/>
        </w:r>
        <w:r w:rsidR="00B4319F">
          <w:rPr>
            <w:rFonts w:ascii="宋体" w:hAnsi="宋体"/>
            <w:sz w:val="24"/>
          </w:rPr>
          <w:instrText xml:space="preserve"> PAGEREF _Toc524433049 \h </w:instrText>
        </w:r>
        <w:r>
          <w:rPr>
            <w:rFonts w:ascii="宋体" w:hAnsi="宋体"/>
            <w:sz w:val="24"/>
          </w:rPr>
        </w:r>
        <w:r>
          <w:rPr>
            <w:rFonts w:ascii="宋体" w:hAnsi="宋体"/>
            <w:sz w:val="24"/>
          </w:rPr>
          <w:fldChar w:fldCharType="separate"/>
        </w:r>
        <w:r w:rsidR="00B4319F">
          <w:rPr>
            <w:rFonts w:ascii="宋体" w:hAnsi="宋体"/>
            <w:sz w:val="24"/>
          </w:rPr>
          <w:t>3</w:t>
        </w:r>
        <w:r>
          <w:rPr>
            <w:rFonts w:ascii="宋体" w:hAnsi="宋体"/>
            <w:sz w:val="24"/>
          </w:rPr>
          <w:fldChar w:fldCharType="end"/>
        </w:r>
      </w:hyperlink>
    </w:p>
    <w:p w:rsidR="009756EE" w:rsidRDefault="0038229B">
      <w:pPr>
        <w:pStyle w:val="10"/>
        <w:tabs>
          <w:tab w:val="left" w:pos="420"/>
        </w:tabs>
        <w:spacing w:line="360" w:lineRule="auto"/>
        <w:rPr>
          <w:rFonts w:ascii="宋体" w:hAnsi="宋体"/>
          <w:sz w:val="24"/>
        </w:rPr>
      </w:pPr>
      <w:hyperlink w:anchor="_Toc524433049" w:history="1">
        <w:r w:rsidR="00B4319F">
          <w:rPr>
            <w:rStyle w:val="af2"/>
            <w:rFonts w:ascii="宋体" w:hAnsi="宋体" w:hint="eastAsia"/>
            <w:color w:val="auto"/>
            <w:sz w:val="24"/>
          </w:rPr>
          <w:t>5.1</w:t>
        </w:r>
        <w:r w:rsidR="00B4319F">
          <w:rPr>
            <w:rFonts w:ascii="宋体" w:hAnsi="宋体"/>
            <w:sz w:val="24"/>
          </w:rPr>
          <w:tab/>
        </w:r>
        <w:r w:rsidR="00B4319F">
          <w:rPr>
            <w:rFonts w:ascii="宋体" w:hAnsi="宋体" w:hint="eastAsia"/>
            <w:sz w:val="24"/>
          </w:rPr>
          <w:t>环境条件</w:t>
        </w:r>
        <w:r w:rsidR="00B4319F">
          <w:rPr>
            <w:rFonts w:ascii="宋体" w:hAnsi="宋体"/>
            <w:sz w:val="24"/>
          </w:rPr>
          <w:tab/>
        </w:r>
        <w:r>
          <w:rPr>
            <w:rFonts w:ascii="宋体" w:hAnsi="宋体"/>
            <w:sz w:val="24"/>
          </w:rPr>
          <w:fldChar w:fldCharType="begin"/>
        </w:r>
        <w:r w:rsidR="00B4319F">
          <w:rPr>
            <w:rFonts w:ascii="宋体" w:hAnsi="宋体"/>
            <w:sz w:val="24"/>
          </w:rPr>
          <w:instrText xml:space="preserve"> PAGEREF _Toc524433049 \h </w:instrText>
        </w:r>
        <w:r>
          <w:rPr>
            <w:rFonts w:ascii="宋体" w:hAnsi="宋体"/>
            <w:sz w:val="24"/>
          </w:rPr>
        </w:r>
        <w:r>
          <w:rPr>
            <w:rFonts w:ascii="宋体" w:hAnsi="宋体"/>
            <w:sz w:val="24"/>
          </w:rPr>
          <w:fldChar w:fldCharType="separate"/>
        </w:r>
        <w:r w:rsidR="00B4319F">
          <w:rPr>
            <w:rFonts w:ascii="宋体" w:hAnsi="宋体"/>
            <w:sz w:val="24"/>
          </w:rPr>
          <w:t>3</w:t>
        </w:r>
        <w:r>
          <w:rPr>
            <w:rFonts w:ascii="宋体" w:hAnsi="宋体"/>
            <w:sz w:val="24"/>
          </w:rPr>
          <w:fldChar w:fldCharType="end"/>
        </w:r>
      </w:hyperlink>
    </w:p>
    <w:p w:rsidR="009756EE" w:rsidRDefault="0038229B">
      <w:pPr>
        <w:pStyle w:val="10"/>
        <w:tabs>
          <w:tab w:val="left" w:pos="420"/>
        </w:tabs>
        <w:spacing w:line="360" w:lineRule="auto"/>
        <w:rPr>
          <w:rFonts w:ascii="宋体" w:hAnsi="宋体"/>
          <w:sz w:val="24"/>
        </w:rPr>
      </w:pPr>
      <w:hyperlink w:anchor="_Toc524433049" w:history="1">
        <w:r w:rsidR="00B4319F">
          <w:rPr>
            <w:rStyle w:val="af2"/>
            <w:rFonts w:ascii="宋体" w:hAnsi="宋体" w:hint="eastAsia"/>
            <w:color w:val="auto"/>
            <w:sz w:val="24"/>
          </w:rPr>
          <w:t>5.2</w:t>
        </w:r>
        <w:r w:rsidR="00B4319F">
          <w:rPr>
            <w:rFonts w:ascii="宋体" w:hAnsi="宋体"/>
            <w:sz w:val="24"/>
          </w:rPr>
          <w:tab/>
        </w:r>
        <w:r w:rsidR="00B4319F">
          <w:rPr>
            <w:rFonts w:ascii="宋体" w:hAnsi="宋体" w:hint="eastAsia"/>
            <w:sz w:val="24"/>
          </w:rPr>
          <w:t>校准设备</w:t>
        </w:r>
        <w:r w:rsidR="00B4319F">
          <w:rPr>
            <w:rFonts w:ascii="宋体" w:hAnsi="宋体"/>
            <w:sz w:val="24"/>
          </w:rPr>
          <w:tab/>
        </w:r>
        <w:r>
          <w:rPr>
            <w:rFonts w:ascii="宋体" w:hAnsi="宋体"/>
            <w:sz w:val="24"/>
          </w:rPr>
          <w:fldChar w:fldCharType="begin"/>
        </w:r>
        <w:r w:rsidR="00B4319F">
          <w:rPr>
            <w:rFonts w:ascii="宋体" w:hAnsi="宋体"/>
            <w:sz w:val="24"/>
          </w:rPr>
          <w:instrText xml:space="preserve"> PAGEREF _Toc524433049 \h </w:instrText>
        </w:r>
        <w:r>
          <w:rPr>
            <w:rFonts w:ascii="宋体" w:hAnsi="宋体"/>
            <w:sz w:val="24"/>
          </w:rPr>
        </w:r>
        <w:r>
          <w:rPr>
            <w:rFonts w:ascii="宋体" w:hAnsi="宋体"/>
            <w:sz w:val="24"/>
          </w:rPr>
          <w:fldChar w:fldCharType="separate"/>
        </w:r>
        <w:r w:rsidR="00B4319F">
          <w:rPr>
            <w:rFonts w:ascii="宋体" w:hAnsi="宋体"/>
            <w:sz w:val="24"/>
          </w:rPr>
          <w:t>3</w:t>
        </w:r>
        <w:r>
          <w:rPr>
            <w:rFonts w:ascii="宋体" w:hAnsi="宋体"/>
            <w:sz w:val="24"/>
          </w:rPr>
          <w:fldChar w:fldCharType="end"/>
        </w:r>
      </w:hyperlink>
    </w:p>
    <w:p w:rsidR="009756EE" w:rsidRDefault="0038229B">
      <w:pPr>
        <w:pStyle w:val="10"/>
        <w:tabs>
          <w:tab w:val="left" w:pos="420"/>
        </w:tabs>
        <w:spacing w:line="360" w:lineRule="auto"/>
        <w:rPr>
          <w:rFonts w:ascii="宋体" w:hAnsi="宋体"/>
          <w:sz w:val="24"/>
        </w:rPr>
      </w:pPr>
      <w:hyperlink w:anchor="_Toc524433050" w:history="1">
        <w:r w:rsidR="00B4319F">
          <w:rPr>
            <w:rStyle w:val="af2"/>
            <w:rFonts w:ascii="宋体" w:hAnsi="宋体" w:hint="eastAsia"/>
            <w:color w:val="auto"/>
            <w:sz w:val="24"/>
          </w:rPr>
          <w:t>6校准项目和校准方法</w:t>
        </w:r>
        <w:r w:rsidR="00B4319F">
          <w:rPr>
            <w:rFonts w:ascii="宋体" w:hAnsi="宋体"/>
            <w:sz w:val="24"/>
          </w:rPr>
          <w:tab/>
        </w:r>
        <w:r w:rsidR="00B4319F">
          <w:rPr>
            <w:rFonts w:ascii="宋体" w:hAnsi="宋体" w:hint="eastAsia"/>
            <w:sz w:val="24"/>
          </w:rPr>
          <w:t>3</w:t>
        </w:r>
      </w:hyperlink>
    </w:p>
    <w:p w:rsidR="009756EE" w:rsidRDefault="0038229B">
      <w:pPr>
        <w:pStyle w:val="10"/>
        <w:tabs>
          <w:tab w:val="left" w:pos="420"/>
        </w:tabs>
        <w:spacing w:line="360" w:lineRule="auto"/>
        <w:rPr>
          <w:rFonts w:ascii="宋体" w:hAnsi="宋体"/>
          <w:sz w:val="24"/>
        </w:rPr>
      </w:pPr>
      <w:hyperlink w:anchor="_Toc524433050" w:history="1">
        <w:r w:rsidR="00B4319F">
          <w:rPr>
            <w:rStyle w:val="af2"/>
            <w:rFonts w:ascii="宋体" w:hAnsi="宋体" w:hint="eastAsia"/>
            <w:color w:val="auto"/>
            <w:sz w:val="24"/>
          </w:rPr>
          <w:t>6.1 温度示值误差</w:t>
        </w:r>
        <w:r w:rsidR="00B4319F">
          <w:rPr>
            <w:rFonts w:ascii="宋体" w:hAnsi="宋体"/>
            <w:sz w:val="24"/>
          </w:rPr>
          <w:tab/>
        </w:r>
        <w:r w:rsidR="00B4319F">
          <w:rPr>
            <w:rFonts w:ascii="宋体" w:hAnsi="宋体" w:hint="eastAsia"/>
            <w:sz w:val="24"/>
          </w:rPr>
          <w:t>3</w:t>
        </w:r>
      </w:hyperlink>
    </w:p>
    <w:p w:rsidR="009756EE" w:rsidRDefault="0038229B">
      <w:pPr>
        <w:pStyle w:val="10"/>
        <w:tabs>
          <w:tab w:val="left" w:pos="420"/>
        </w:tabs>
        <w:spacing w:line="360" w:lineRule="auto"/>
        <w:rPr>
          <w:rFonts w:ascii="宋体" w:hAnsi="宋体"/>
          <w:sz w:val="24"/>
        </w:rPr>
      </w:pPr>
      <w:hyperlink w:anchor="_Toc524433050" w:history="1">
        <w:r w:rsidR="00B4319F">
          <w:rPr>
            <w:rStyle w:val="af2"/>
            <w:rFonts w:ascii="宋体" w:hAnsi="宋体" w:hint="eastAsia"/>
            <w:color w:val="auto"/>
            <w:sz w:val="24"/>
          </w:rPr>
          <w:t>6.2 炉壁温度</w:t>
        </w:r>
        <w:r w:rsidR="00B4319F">
          <w:rPr>
            <w:rFonts w:ascii="宋体" w:hAnsi="宋体"/>
            <w:sz w:val="24"/>
          </w:rPr>
          <w:tab/>
        </w:r>
        <w:r w:rsidR="00B4319F">
          <w:rPr>
            <w:rFonts w:ascii="宋体" w:hAnsi="宋体" w:hint="eastAsia"/>
            <w:sz w:val="24"/>
          </w:rPr>
          <w:t>3</w:t>
        </w:r>
      </w:hyperlink>
    </w:p>
    <w:p w:rsidR="009756EE" w:rsidRDefault="0038229B">
      <w:pPr>
        <w:pStyle w:val="10"/>
        <w:tabs>
          <w:tab w:val="left" w:pos="420"/>
        </w:tabs>
        <w:spacing w:line="360" w:lineRule="auto"/>
        <w:rPr>
          <w:rFonts w:ascii="宋体" w:hAnsi="宋体"/>
          <w:sz w:val="24"/>
        </w:rPr>
      </w:pPr>
      <w:hyperlink w:anchor="_Toc524433050" w:history="1">
        <w:r w:rsidR="00B4319F">
          <w:rPr>
            <w:rStyle w:val="af2"/>
            <w:rFonts w:ascii="宋体" w:hAnsi="宋体" w:hint="eastAsia"/>
            <w:color w:val="auto"/>
            <w:sz w:val="24"/>
          </w:rPr>
          <w:t>6.3 炉内温度分布</w:t>
        </w:r>
        <w:r w:rsidR="00B4319F">
          <w:rPr>
            <w:rFonts w:ascii="宋体" w:hAnsi="宋体"/>
            <w:sz w:val="24"/>
          </w:rPr>
          <w:tab/>
        </w:r>
        <w:r w:rsidR="00B4319F">
          <w:rPr>
            <w:rFonts w:ascii="宋体" w:hAnsi="宋体" w:hint="eastAsia"/>
            <w:sz w:val="24"/>
          </w:rPr>
          <w:t>3</w:t>
        </w:r>
      </w:hyperlink>
    </w:p>
    <w:p w:rsidR="009756EE" w:rsidRDefault="0038229B">
      <w:pPr>
        <w:pStyle w:val="10"/>
        <w:tabs>
          <w:tab w:val="left" w:pos="420"/>
        </w:tabs>
        <w:spacing w:line="360" w:lineRule="auto"/>
        <w:rPr>
          <w:rFonts w:ascii="宋体" w:hAnsi="宋体"/>
          <w:sz w:val="24"/>
        </w:rPr>
      </w:pPr>
      <w:hyperlink w:anchor="_Toc524433051" w:history="1">
        <w:r w:rsidR="00B4319F">
          <w:rPr>
            <w:rStyle w:val="af2"/>
            <w:rFonts w:ascii="宋体" w:hAnsi="宋体" w:hint="eastAsia"/>
            <w:color w:val="auto"/>
            <w:sz w:val="24"/>
          </w:rPr>
          <w:t>7校准结果表达</w:t>
        </w:r>
        <w:r w:rsidR="00B4319F">
          <w:rPr>
            <w:rFonts w:ascii="宋体" w:hAnsi="宋体"/>
            <w:sz w:val="24"/>
          </w:rPr>
          <w:tab/>
        </w:r>
        <w:r w:rsidR="00B4319F">
          <w:rPr>
            <w:rFonts w:ascii="宋体" w:hAnsi="宋体" w:hint="eastAsia"/>
            <w:sz w:val="24"/>
          </w:rPr>
          <w:t>8</w:t>
        </w:r>
      </w:hyperlink>
    </w:p>
    <w:p w:rsidR="009756EE" w:rsidRDefault="0038229B">
      <w:pPr>
        <w:pStyle w:val="10"/>
        <w:tabs>
          <w:tab w:val="left" w:pos="420"/>
        </w:tabs>
        <w:spacing w:line="360" w:lineRule="auto"/>
        <w:rPr>
          <w:rFonts w:ascii="宋体" w:hAnsi="宋体"/>
          <w:sz w:val="24"/>
        </w:rPr>
      </w:pPr>
      <w:hyperlink w:anchor="_Toc524433051" w:history="1">
        <w:r w:rsidR="00B4319F">
          <w:rPr>
            <w:rStyle w:val="af2"/>
            <w:rFonts w:ascii="宋体" w:hAnsi="宋体" w:hint="eastAsia"/>
            <w:color w:val="auto"/>
            <w:sz w:val="24"/>
          </w:rPr>
          <w:t>7.1 校准结果处理</w:t>
        </w:r>
        <w:r w:rsidR="00B4319F">
          <w:rPr>
            <w:rFonts w:ascii="宋体" w:hAnsi="宋体"/>
            <w:sz w:val="24"/>
          </w:rPr>
          <w:tab/>
        </w:r>
        <w:r w:rsidR="00B4319F">
          <w:rPr>
            <w:rFonts w:ascii="宋体" w:hAnsi="宋体" w:hint="eastAsia"/>
            <w:sz w:val="24"/>
          </w:rPr>
          <w:t>8</w:t>
        </w:r>
      </w:hyperlink>
    </w:p>
    <w:p w:rsidR="009756EE" w:rsidRDefault="0038229B">
      <w:pPr>
        <w:pStyle w:val="10"/>
        <w:tabs>
          <w:tab w:val="left" w:pos="420"/>
        </w:tabs>
        <w:spacing w:line="360" w:lineRule="auto"/>
        <w:rPr>
          <w:rFonts w:ascii="宋体" w:hAnsi="宋体"/>
          <w:sz w:val="24"/>
        </w:rPr>
      </w:pPr>
      <w:hyperlink w:anchor="_Toc524433051" w:history="1">
        <w:r w:rsidR="00B4319F">
          <w:rPr>
            <w:rStyle w:val="af2"/>
            <w:rFonts w:ascii="宋体" w:hAnsi="宋体" w:hint="eastAsia"/>
            <w:color w:val="auto"/>
            <w:sz w:val="24"/>
          </w:rPr>
          <w:t>7.2 校准结果的测量不确定度</w:t>
        </w:r>
        <w:r w:rsidR="00B4319F">
          <w:rPr>
            <w:rFonts w:ascii="宋体" w:hAnsi="宋体"/>
            <w:sz w:val="24"/>
          </w:rPr>
          <w:tab/>
        </w:r>
        <w:r w:rsidR="00B4319F">
          <w:rPr>
            <w:rFonts w:ascii="宋体" w:hAnsi="宋体" w:hint="eastAsia"/>
            <w:sz w:val="24"/>
          </w:rPr>
          <w:t>8</w:t>
        </w:r>
      </w:hyperlink>
    </w:p>
    <w:p w:rsidR="009756EE" w:rsidRDefault="0038229B">
      <w:pPr>
        <w:pStyle w:val="10"/>
        <w:tabs>
          <w:tab w:val="left" w:pos="420"/>
        </w:tabs>
        <w:spacing w:line="360" w:lineRule="auto"/>
        <w:rPr>
          <w:rFonts w:ascii="宋体" w:hAnsi="宋体"/>
          <w:sz w:val="24"/>
        </w:rPr>
      </w:pPr>
      <w:hyperlink w:anchor="_Toc524433052" w:history="1">
        <w:r w:rsidR="00B4319F">
          <w:rPr>
            <w:rStyle w:val="af2"/>
            <w:rFonts w:ascii="宋体" w:hAnsi="宋体" w:hint="eastAsia"/>
            <w:color w:val="auto"/>
            <w:sz w:val="24"/>
          </w:rPr>
          <w:t>8复校时间间隔</w:t>
        </w:r>
        <w:r w:rsidR="00B4319F">
          <w:rPr>
            <w:rFonts w:ascii="宋体" w:hAnsi="宋体"/>
            <w:sz w:val="24"/>
          </w:rPr>
          <w:tab/>
        </w:r>
        <w:r w:rsidR="00B4319F">
          <w:rPr>
            <w:rFonts w:ascii="宋体" w:hAnsi="宋体" w:hint="eastAsia"/>
            <w:sz w:val="24"/>
          </w:rPr>
          <w:t>9</w:t>
        </w:r>
      </w:hyperlink>
    </w:p>
    <w:p w:rsidR="009756EE" w:rsidRDefault="0038229B">
      <w:pPr>
        <w:pStyle w:val="10"/>
        <w:spacing w:line="360" w:lineRule="auto"/>
      </w:pPr>
      <w:hyperlink w:anchor="_Toc524433053" w:history="1">
        <w:r w:rsidR="00B4319F">
          <w:rPr>
            <w:rStyle w:val="af2"/>
            <w:rFonts w:ascii="宋体" w:hAnsi="宋体" w:hint="eastAsia"/>
            <w:color w:val="auto"/>
            <w:sz w:val="24"/>
          </w:rPr>
          <w:t>附录</w:t>
        </w:r>
        <w:r w:rsidR="00B4319F">
          <w:rPr>
            <w:rStyle w:val="af2"/>
            <w:rFonts w:ascii="宋体" w:hAnsi="宋体"/>
            <w:color w:val="auto"/>
            <w:sz w:val="24"/>
          </w:rPr>
          <w:t>A</w:t>
        </w:r>
        <w:r w:rsidR="00B4319F">
          <w:rPr>
            <w:rStyle w:val="af2"/>
            <w:rFonts w:ascii="宋体" w:hAnsi="宋体" w:hint="eastAsia"/>
            <w:color w:val="auto"/>
            <w:sz w:val="24"/>
          </w:rPr>
          <w:t>校准专用支架（参考）</w:t>
        </w:r>
        <w:r w:rsidR="00B4319F">
          <w:rPr>
            <w:rFonts w:ascii="宋体" w:hAnsi="宋体"/>
            <w:sz w:val="24"/>
          </w:rPr>
          <w:tab/>
        </w:r>
        <w:r w:rsidR="00B4319F">
          <w:rPr>
            <w:rFonts w:ascii="宋体" w:hAnsi="宋体" w:hint="eastAsia"/>
            <w:sz w:val="24"/>
          </w:rPr>
          <w:t>10</w:t>
        </w:r>
      </w:hyperlink>
    </w:p>
    <w:p w:rsidR="009756EE" w:rsidRDefault="0038229B">
      <w:pPr>
        <w:pStyle w:val="10"/>
        <w:spacing w:line="360" w:lineRule="auto"/>
      </w:pPr>
      <w:hyperlink w:anchor="_Toc524433053" w:history="1">
        <w:r w:rsidR="00B4319F">
          <w:rPr>
            <w:rStyle w:val="af2"/>
            <w:rFonts w:ascii="宋体" w:hAnsi="宋体" w:hint="eastAsia"/>
            <w:color w:val="auto"/>
            <w:sz w:val="24"/>
          </w:rPr>
          <w:t>附录</w:t>
        </w:r>
        <w:r w:rsidR="00B4319F">
          <w:rPr>
            <w:rStyle w:val="af2"/>
            <w:rFonts w:ascii="宋体" w:hAnsi="宋体"/>
            <w:color w:val="auto"/>
            <w:sz w:val="24"/>
          </w:rPr>
          <w:t>B</w:t>
        </w:r>
        <w:r w:rsidR="00B4319F">
          <w:rPr>
            <w:rStyle w:val="af2"/>
            <w:rFonts w:ascii="宋体" w:hAnsi="宋体" w:hint="eastAsia"/>
            <w:color w:val="auto"/>
            <w:sz w:val="24"/>
          </w:rPr>
          <w:t>校准原始记录（参考）格式</w:t>
        </w:r>
        <w:r w:rsidR="00B4319F">
          <w:rPr>
            <w:rFonts w:ascii="宋体" w:hAnsi="宋体"/>
            <w:sz w:val="24"/>
          </w:rPr>
          <w:tab/>
        </w:r>
        <w:r w:rsidR="00B4319F">
          <w:rPr>
            <w:rFonts w:ascii="宋体" w:hAnsi="宋体" w:hint="eastAsia"/>
            <w:sz w:val="24"/>
          </w:rPr>
          <w:t>12</w:t>
        </w:r>
      </w:hyperlink>
    </w:p>
    <w:p w:rsidR="009756EE" w:rsidRDefault="0038229B">
      <w:pPr>
        <w:pStyle w:val="10"/>
        <w:spacing w:line="360" w:lineRule="auto"/>
      </w:pPr>
      <w:hyperlink w:anchor="_Toc524433053" w:history="1">
        <w:r w:rsidR="00B4319F">
          <w:rPr>
            <w:rStyle w:val="af2"/>
            <w:rFonts w:ascii="宋体" w:hAnsi="宋体" w:hint="eastAsia"/>
            <w:color w:val="auto"/>
            <w:sz w:val="24"/>
          </w:rPr>
          <w:t>附录C校准证书结论页（参考）格式</w:t>
        </w:r>
        <w:r w:rsidR="00B4319F">
          <w:rPr>
            <w:rFonts w:ascii="宋体" w:hAnsi="宋体"/>
            <w:sz w:val="24"/>
          </w:rPr>
          <w:tab/>
        </w:r>
        <w:r w:rsidR="00B4319F">
          <w:rPr>
            <w:rFonts w:ascii="宋体" w:hAnsi="宋体" w:hint="eastAsia"/>
            <w:sz w:val="24"/>
          </w:rPr>
          <w:t>15</w:t>
        </w:r>
      </w:hyperlink>
    </w:p>
    <w:p w:rsidR="009756EE" w:rsidRDefault="0038229B">
      <w:pPr>
        <w:pStyle w:val="10"/>
        <w:spacing w:line="360" w:lineRule="auto"/>
      </w:pPr>
      <w:hyperlink w:anchor="_Toc524433053" w:history="1">
        <w:r w:rsidR="00B4319F">
          <w:rPr>
            <w:rStyle w:val="af2"/>
            <w:rFonts w:ascii="宋体" w:hAnsi="宋体" w:hint="eastAsia"/>
            <w:color w:val="auto"/>
            <w:sz w:val="24"/>
          </w:rPr>
          <w:t>附录D示值误差校准结果的不确定度评定示例</w:t>
        </w:r>
        <w:r w:rsidR="00B4319F">
          <w:rPr>
            <w:rFonts w:ascii="宋体" w:hAnsi="宋体"/>
            <w:sz w:val="24"/>
          </w:rPr>
          <w:tab/>
        </w:r>
        <w:r w:rsidR="00B4319F">
          <w:rPr>
            <w:rFonts w:ascii="宋体" w:hAnsi="宋体" w:hint="eastAsia"/>
            <w:sz w:val="24"/>
          </w:rPr>
          <w:t>16</w:t>
        </w:r>
      </w:hyperlink>
    </w:p>
    <w:p w:rsidR="009756EE" w:rsidRDefault="009756EE">
      <w:pPr>
        <w:pStyle w:val="10"/>
        <w:rPr>
          <w:rFonts w:ascii="宋体" w:hAnsi="宋体"/>
          <w:sz w:val="24"/>
        </w:rPr>
      </w:pPr>
    </w:p>
    <w:p w:rsidR="009756EE" w:rsidRDefault="009756EE"/>
    <w:p w:rsidR="009756EE" w:rsidRDefault="0038229B">
      <w:pPr>
        <w:pStyle w:val="10"/>
        <w:spacing w:line="500" w:lineRule="exact"/>
        <w:rPr>
          <w:rStyle w:val="af2"/>
          <w:rFonts w:ascii="宋体" w:hAnsi="宋体"/>
          <w:color w:val="auto"/>
          <w:sz w:val="24"/>
        </w:rPr>
      </w:pPr>
      <w:r>
        <w:rPr>
          <w:rFonts w:ascii="宋体" w:hAnsi="宋体"/>
          <w:sz w:val="24"/>
        </w:rPr>
        <w:fldChar w:fldCharType="end"/>
      </w:r>
    </w:p>
    <w:p w:rsidR="009756EE" w:rsidRDefault="009756EE"/>
    <w:p w:rsidR="009756EE" w:rsidRDefault="009756EE"/>
    <w:p w:rsidR="009756EE" w:rsidRDefault="009756EE"/>
    <w:p w:rsidR="009756EE" w:rsidRDefault="009756EE"/>
    <w:p w:rsidR="009756EE" w:rsidRDefault="009756EE"/>
    <w:p w:rsidR="009756EE" w:rsidRDefault="00B4319F">
      <w:pPr>
        <w:pStyle w:val="ac"/>
        <w:rPr>
          <w:rFonts w:ascii="Times New Roman" w:eastAsia="黑体" w:hAnsi="Times New Roman"/>
          <w:b w:val="0"/>
          <w:sz w:val="44"/>
          <w:szCs w:val="44"/>
        </w:rPr>
      </w:pPr>
      <w:bookmarkStart w:id="4" w:name="_Toc524433044"/>
      <w:r>
        <w:rPr>
          <w:rFonts w:ascii="Times New Roman" w:eastAsia="黑体" w:hAnsi="Times New Roman"/>
          <w:b w:val="0"/>
          <w:sz w:val="44"/>
          <w:szCs w:val="44"/>
        </w:rPr>
        <w:t>引言</w:t>
      </w:r>
      <w:bookmarkEnd w:id="4"/>
    </w:p>
    <w:p w:rsidR="009756EE" w:rsidRDefault="00B4319F">
      <w:pPr>
        <w:pStyle w:val="a7"/>
        <w:tabs>
          <w:tab w:val="left" w:pos="315"/>
        </w:tabs>
        <w:spacing w:line="360" w:lineRule="auto"/>
        <w:ind w:rightChars="12" w:right="25" w:firstLineChars="215" w:firstLine="516"/>
        <w:rPr>
          <w:rFonts w:ascii="Times New Roman" w:hAnsi="Times New Roman" w:hint="default"/>
          <w:sz w:val="24"/>
          <w:szCs w:val="24"/>
        </w:rPr>
      </w:pPr>
      <w:r>
        <w:rPr>
          <w:rFonts w:ascii="Times New Roman" w:hAnsi="Times New Roman" w:hint="default"/>
          <w:sz w:val="24"/>
          <w:szCs w:val="24"/>
        </w:rPr>
        <w:t>本规范依据</w:t>
      </w:r>
      <w:r>
        <w:rPr>
          <w:rFonts w:ascii="Times New Roman" w:hAnsi="Times New Roman" w:hint="default"/>
          <w:sz w:val="24"/>
          <w:szCs w:val="24"/>
        </w:rPr>
        <w:t>JJF</w:t>
      </w:r>
      <w:ins w:id="5" w:author="王丽" w:date="2022-04-08T09:20:00Z">
        <w:r w:rsidR="008E0874">
          <w:rPr>
            <w:rFonts w:ascii="Times New Roman" w:hAnsi="Times New Roman"/>
            <w:sz w:val="24"/>
            <w:szCs w:val="24"/>
          </w:rPr>
          <w:t xml:space="preserve"> </w:t>
        </w:r>
      </w:ins>
      <w:r>
        <w:rPr>
          <w:rFonts w:ascii="Times New Roman" w:hAnsi="Times New Roman" w:hint="default"/>
          <w:sz w:val="24"/>
          <w:szCs w:val="24"/>
        </w:rPr>
        <w:t>1001-2011</w:t>
      </w:r>
      <w:r>
        <w:rPr>
          <w:rFonts w:ascii="Times New Roman" w:hAnsi="Times New Roman" w:hint="default"/>
          <w:sz w:val="24"/>
          <w:szCs w:val="24"/>
        </w:rPr>
        <w:t>《通用计量术语及定义》</w:t>
      </w:r>
      <w:r>
        <w:rPr>
          <w:rFonts w:ascii="Times New Roman" w:hAnsi="Times New Roman"/>
          <w:sz w:val="24"/>
          <w:szCs w:val="24"/>
        </w:rPr>
        <w:t>和</w:t>
      </w:r>
      <w:r>
        <w:rPr>
          <w:rFonts w:ascii="Times New Roman" w:hAnsi="Times New Roman" w:hint="default"/>
          <w:sz w:val="24"/>
          <w:szCs w:val="24"/>
        </w:rPr>
        <w:t>JJF 1071-2010</w:t>
      </w:r>
      <w:r>
        <w:rPr>
          <w:rFonts w:ascii="Times New Roman" w:hAnsi="Times New Roman" w:hint="default"/>
          <w:sz w:val="24"/>
          <w:szCs w:val="24"/>
        </w:rPr>
        <w:t>《国家计量校准规范编写规则》</w:t>
      </w:r>
      <w:r>
        <w:rPr>
          <w:rFonts w:ascii="Times New Roman" w:hAnsi="Times New Roman"/>
          <w:sz w:val="24"/>
          <w:szCs w:val="24"/>
        </w:rPr>
        <w:t>的要求编写。校准方法及计量特性主要参考了</w:t>
      </w:r>
      <w:r>
        <w:rPr>
          <w:rFonts w:ascii="Times New Roman" w:hAnsi="Times New Roman"/>
          <w:sz w:val="24"/>
          <w:szCs w:val="24"/>
        </w:rPr>
        <w:t>GB/T 5464-2010</w:t>
      </w:r>
      <w:del w:id="6" w:author="王丽" w:date="2022-04-08T09:20:00Z">
        <w:r w:rsidR="00B94754" w:rsidDel="008E0874">
          <w:rPr>
            <w:rFonts w:ascii="Times New Roman" w:hAnsi="Times New Roman"/>
            <w:sz w:val="24"/>
            <w:szCs w:val="24"/>
          </w:rPr>
          <w:delText xml:space="preserve"> </w:delText>
        </w:r>
      </w:del>
      <w:r>
        <w:rPr>
          <w:rFonts w:ascii="Times New Roman" w:hAnsi="Times New Roman"/>
          <w:sz w:val="24"/>
          <w:szCs w:val="24"/>
        </w:rPr>
        <w:t>《建筑材料不燃性试验方法》。</w:t>
      </w:r>
    </w:p>
    <w:p w:rsidR="009756EE" w:rsidRDefault="00B4319F">
      <w:pPr>
        <w:pStyle w:val="a7"/>
        <w:tabs>
          <w:tab w:val="left" w:pos="315"/>
        </w:tabs>
        <w:spacing w:line="360" w:lineRule="auto"/>
        <w:ind w:rightChars="12" w:right="25" w:firstLineChars="215" w:firstLine="516"/>
        <w:rPr>
          <w:rFonts w:ascii="Times New Roman" w:hAnsi="Times New Roman" w:hint="default"/>
          <w:sz w:val="24"/>
          <w:szCs w:val="24"/>
        </w:rPr>
      </w:pPr>
      <w:r>
        <w:rPr>
          <w:rFonts w:ascii="Times New Roman" w:hAnsi="Times New Roman"/>
          <w:sz w:val="24"/>
          <w:szCs w:val="24"/>
        </w:rPr>
        <w:t>本规范依据</w:t>
      </w:r>
      <w:r>
        <w:rPr>
          <w:rFonts w:ascii="Times New Roman" w:hAnsi="Times New Roman" w:hint="default"/>
          <w:sz w:val="24"/>
          <w:szCs w:val="24"/>
        </w:rPr>
        <w:t>JJF 1059</w:t>
      </w:r>
      <w:r>
        <w:rPr>
          <w:rFonts w:ascii="Times New Roman" w:hAnsi="Times New Roman"/>
          <w:sz w:val="24"/>
          <w:szCs w:val="24"/>
        </w:rPr>
        <w:t>.1</w:t>
      </w:r>
      <w:r>
        <w:rPr>
          <w:rFonts w:ascii="Times New Roman" w:hAnsi="Times New Roman" w:hint="default"/>
          <w:sz w:val="24"/>
          <w:szCs w:val="24"/>
        </w:rPr>
        <w:t>-2012</w:t>
      </w:r>
      <w:r>
        <w:rPr>
          <w:rFonts w:ascii="Times New Roman" w:hAnsi="Times New Roman" w:hint="default"/>
          <w:sz w:val="24"/>
          <w:szCs w:val="24"/>
        </w:rPr>
        <w:t>《测量不确定度评定与表示》</w:t>
      </w:r>
      <w:r>
        <w:rPr>
          <w:rFonts w:ascii="Times New Roman" w:hAnsi="Times New Roman"/>
          <w:sz w:val="24"/>
          <w:szCs w:val="24"/>
        </w:rPr>
        <w:t>给出了温度示值误差的校准结果测量不确定度及评定示例。</w:t>
      </w:r>
    </w:p>
    <w:p w:rsidR="009756EE" w:rsidRDefault="00B4319F">
      <w:pPr>
        <w:pStyle w:val="a7"/>
        <w:tabs>
          <w:tab w:val="left" w:pos="315"/>
        </w:tabs>
        <w:spacing w:line="360" w:lineRule="auto"/>
        <w:ind w:rightChars="12" w:right="25" w:firstLineChars="215" w:firstLine="516"/>
        <w:rPr>
          <w:rFonts w:ascii="Times New Roman" w:hAnsi="Times New Roman" w:hint="default"/>
          <w:sz w:val="24"/>
          <w:szCs w:val="24"/>
        </w:rPr>
      </w:pPr>
      <w:r>
        <w:rPr>
          <w:rFonts w:ascii="Times New Roman" w:hAnsi="Times New Roman"/>
          <w:sz w:val="24"/>
          <w:szCs w:val="24"/>
        </w:rPr>
        <w:t>本规范为首次发布。</w:t>
      </w:r>
    </w:p>
    <w:p w:rsidR="009756EE" w:rsidRDefault="009756EE">
      <w:pPr>
        <w:pStyle w:val="a7"/>
        <w:tabs>
          <w:tab w:val="left" w:pos="315"/>
        </w:tabs>
        <w:spacing w:line="360" w:lineRule="auto"/>
        <w:ind w:rightChars="12" w:right="25" w:firstLineChars="215" w:firstLine="516"/>
        <w:rPr>
          <w:rFonts w:ascii="Times New Roman" w:hAnsi="Times New Roman" w:hint="default"/>
          <w:sz w:val="24"/>
        </w:rPr>
        <w:sectPr w:rsidR="009756EE">
          <w:footerReference w:type="default" r:id="rId20"/>
          <w:pgSz w:w="11906" w:h="16838"/>
          <w:pgMar w:top="1440" w:right="1286" w:bottom="1440" w:left="1800" w:header="851" w:footer="992" w:gutter="0"/>
          <w:pgNumType w:fmt="upperRoman" w:start="1"/>
          <w:cols w:space="720"/>
          <w:docGrid w:type="lines" w:linePitch="312"/>
        </w:sectPr>
      </w:pPr>
    </w:p>
    <w:p w:rsidR="00000000" w:rsidRDefault="00B4319F" w:rsidP="001F12D3">
      <w:pPr>
        <w:snapToGrid w:val="0"/>
        <w:spacing w:beforeLines="100" w:afterLines="100" w:line="360" w:lineRule="auto"/>
        <w:ind w:rightChars="-324" w:right="-680" w:firstLineChars="100" w:firstLine="400"/>
        <w:rPr>
          <w:rFonts w:eastAsia="黑体"/>
          <w:sz w:val="32"/>
          <w:szCs w:val="32"/>
        </w:rPr>
        <w:pPrChange w:id="7" w:author="张雯" w:date="2022-04-11T18:24:00Z">
          <w:pPr>
            <w:snapToGrid w:val="0"/>
            <w:spacing w:beforeLines="100" w:afterLines="100" w:line="360" w:lineRule="auto"/>
            <w:ind w:rightChars="-324" w:right="-680" w:firstLineChars="100" w:firstLine="400"/>
          </w:pPr>
        </w:pPrChange>
      </w:pPr>
      <w:r>
        <w:rPr>
          <w:rFonts w:eastAsia="黑体" w:hint="eastAsia"/>
          <w:sz w:val="40"/>
          <w:szCs w:val="40"/>
        </w:rPr>
        <w:lastRenderedPageBreak/>
        <w:t>建筑材料不燃性试验装置温度参数校准规范</w:t>
      </w:r>
    </w:p>
    <w:p w:rsidR="00000000" w:rsidRDefault="00B4319F" w:rsidP="001F12D3">
      <w:pPr>
        <w:numPr>
          <w:ilvl w:val="0"/>
          <w:numId w:val="1"/>
        </w:numPr>
        <w:tabs>
          <w:tab w:val="left" w:pos="0"/>
        </w:tabs>
        <w:snapToGrid w:val="0"/>
        <w:spacing w:beforeLines="100" w:line="360" w:lineRule="auto"/>
        <w:ind w:left="0" w:firstLine="0"/>
        <w:outlineLvl w:val="0"/>
        <w:rPr>
          <w:rFonts w:asciiTheme="minorEastAsia" w:eastAsiaTheme="minorEastAsia" w:hAnsiTheme="minorEastAsia"/>
          <w:b/>
          <w:sz w:val="28"/>
          <w:szCs w:val="28"/>
        </w:rPr>
        <w:pPrChange w:id="8" w:author="张雯" w:date="2022-04-11T18:24:00Z">
          <w:pPr>
            <w:numPr>
              <w:numId w:val="1"/>
            </w:numPr>
            <w:tabs>
              <w:tab w:val="left" w:pos="0"/>
              <w:tab w:val="left" w:pos="360"/>
            </w:tabs>
            <w:snapToGrid w:val="0"/>
            <w:spacing w:beforeLines="100" w:line="360" w:lineRule="auto"/>
            <w:ind w:left="360" w:hanging="360"/>
            <w:outlineLvl w:val="0"/>
          </w:pPr>
        </w:pPrChange>
      </w:pPr>
      <w:bookmarkStart w:id="9" w:name="_Toc524433045"/>
      <w:r>
        <w:rPr>
          <w:rFonts w:asciiTheme="minorEastAsia" w:eastAsiaTheme="minorEastAsia" w:hAnsiTheme="minorEastAsia"/>
          <w:b/>
          <w:sz w:val="28"/>
          <w:szCs w:val="28"/>
        </w:rPr>
        <w:t>范围</w:t>
      </w:r>
      <w:bookmarkEnd w:id="9"/>
    </w:p>
    <w:p w:rsidR="009756EE" w:rsidRDefault="00B4319F">
      <w:pPr>
        <w:pStyle w:val="a7"/>
        <w:tabs>
          <w:tab w:val="left" w:pos="315"/>
        </w:tabs>
        <w:spacing w:line="360" w:lineRule="auto"/>
        <w:ind w:rightChars="12" w:right="25" w:firstLineChars="215" w:firstLine="516"/>
        <w:rPr>
          <w:rFonts w:asciiTheme="minorEastAsia" w:eastAsiaTheme="minorEastAsia" w:hAnsiTheme="minorEastAsia" w:hint="default"/>
          <w:sz w:val="24"/>
          <w:szCs w:val="24"/>
        </w:rPr>
      </w:pPr>
      <w:r>
        <w:rPr>
          <w:rFonts w:asciiTheme="minorEastAsia" w:eastAsiaTheme="minorEastAsia" w:hAnsiTheme="minorEastAsia"/>
          <w:sz w:val="24"/>
          <w:szCs w:val="24"/>
        </w:rPr>
        <w:t>本规范适用于建筑材料及其制品不燃性试验装置试验炉温度参数的校准和性能验收。</w:t>
      </w:r>
    </w:p>
    <w:p w:rsidR="00000000" w:rsidRDefault="00B4319F" w:rsidP="001F12D3">
      <w:pPr>
        <w:numPr>
          <w:ilvl w:val="0"/>
          <w:numId w:val="1"/>
        </w:numPr>
        <w:tabs>
          <w:tab w:val="left" w:pos="0"/>
        </w:tabs>
        <w:snapToGrid w:val="0"/>
        <w:spacing w:beforeLines="100" w:line="360" w:lineRule="auto"/>
        <w:ind w:left="0" w:firstLine="0"/>
        <w:outlineLvl w:val="0"/>
        <w:rPr>
          <w:rFonts w:asciiTheme="minorEastAsia" w:eastAsiaTheme="minorEastAsia" w:hAnsiTheme="minorEastAsia"/>
          <w:b/>
          <w:sz w:val="28"/>
          <w:szCs w:val="28"/>
        </w:rPr>
        <w:pPrChange w:id="10" w:author="张雯" w:date="2022-04-11T18:24:00Z">
          <w:pPr>
            <w:numPr>
              <w:numId w:val="1"/>
            </w:numPr>
            <w:tabs>
              <w:tab w:val="left" w:pos="0"/>
              <w:tab w:val="left" w:pos="360"/>
            </w:tabs>
            <w:snapToGrid w:val="0"/>
            <w:spacing w:beforeLines="100" w:line="360" w:lineRule="auto"/>
            <w:ind w:left="360" w:hanging="360"/>
            <w:outlineLvl w:val="0"/>
          </w:pPr>
        </w:pPrChange>
      </w:pPr>
      <w:bookmarkStart w:id="11" w:name="_Toc524433046"/>
      <w:r>
        <w:rPr>
          <w:rFonts w:asciiTheme="minorEastAsia" w:eastAsiaTheme="minorEastAsia" w:hAnsiTheme="minorEastAsia" w:hint="eastAsia"/>
          <w:b/>
          <w:sz w:val="28"/>
          <w:szCs w:val="28"/>
        </w:rPr>
        <w:t>引用文</w:t>
      </w:r>
      <w:bookmarkEnd w:id="11"/>
      <w:r>
        <w:rPr>
          <w:rFonts w:asciiTheme="minorEastAsia" w:eastAsiaTheme="minorEastAsia" w:hAnsiTheme="minorEastAsia" w:hint="eastAsia"/>
          <w:b/>
          <w:sz w:val="28"/>
          <w:szCs w:val="28"/>
        </w:rPr>
        <w:t>献</w:t>
      </w:r>
    </w:p>
    <w:p w:rsidR="00000000" w:rsidRDefault="00B4319F" w:rsidP="001F12D3">
      <w:pPr>
        <w:spacing w:afterLines="50" w:line="360" w:lineRule="auto"/>
        <w:ind w:rightChars="-324" w:right="-680" w:firstLineChars="200" w:firstLine="480"/>
        <w:outlineLvl w:val="0"/>
        <w:rPr>
          <w:rFonts w:asciiTheme="minorEastAsia" w:eastAsiaTheme="minorEastAsia" w:hAnsiTheme="minorEastAsia"/>
          <w:sz w:val="24"/>
        </w:rPr>
        <w:pPrChange w:id="12" w:author="张雯" w:date="2022-04-11T18:24:00Z">
          <w:pPr>
            <w:spacing w:afterLines="50" w:line="360" w:lineRule="auto"/>
            <w:ind w:rightChars="-324" w:right="-680" w:firstLineChars="200" w:firstLine="480"/>
            <w:outlineLvl w:val="0"/>
          </w:pPr>
        </w:pPrChange>
      </w:pPr>
      <w:r>
        <w:rPr>
          <w:rFonts w:asciiTheme="minorEastAsia" w:eastAsiaTheme="minorEastAsia" w:hAnsiTheme="minorEastAsia" w:hint="eastAsia"/>
          <w:sz w:val="24"/>
        </w:rPr>
        <w:t>本规范引用下列文件：</w:t>
      </w:r>
    </w:p>
    <w:p w:rsidR="00000000" w:rsidRDefault="00B4319F" w:rsidP="001F12D3">
      <w:pPr>
        <w:spacing w:afterLines="50" w:line="360" w:lineRule="auto"/>
        <w:ind w:firstLineChars="200" w:firstLine="480"/>
        <w:rPr>
          <w:rFonts w:asciiTheme="minorEastAsia" w:eastAsiaTheme="minorEastAsia" w:hAnsiTheme="minorEastAsia"/>
          <w:sz w:val="24"/>
        </w:rPr>
        <w:pPrChange w:id="13" w:author="张雯" w:date="2022-04-11T18:24:00Z">
          <w:pPr>
            <w:spacing w:afterLines="50" w:line="360" w:lineRule="auto"/>
            <w:ind w:firstLineChars="200" w:firstLine="480"/>
          </w:pPr>
        </w:pPrChange>
      </w:pPr>
      <w:r>
        <w:rPr>
          <w:rFonts w:eastAsiaTheme="minorEastAsia"/>
          <w:sz w:val="24"/>
        </w:rPr>
        <w:t>JJF 1170-20</w:t>
      </w:r>
      <w:r>
        <w:rPr>
          <w:rFonts w:eastAsiaTheme="minorEastAsia" w:hint="eastAsia"/>
          <w:sz w:val="24"/>
        </w:rPr>
        <w:t>10</w:t>
      </w:r>
      <w:r>
        <w:rPr>
          <w:rFonts w:asciiTheme="minorEastAsia" w:eastAsiaTheme="minorEastAsia" w:hAnsiTheme="minorEastAsia" w:hint="eastAsia"/>
          <w:sz w:val="24"/>
        </w:rPr>
        <w:t xml:space="preserve"> 温度巡回检测仪</w:t>
      </w:r>
    </w:p>
    <w:p w:rsidR="00000000" w:rsidRDefault="00B4319F" w:rsidP="001F12D3">
      <w:pPr>
        <w:spacing w:afterLines="50" w:line="360" w:lineRule="auto"/>
        <w:ind w:firstLineChars="200" w:firstLine="480"/>
        <w:rPr>
          <w:rFonts w:eastAsiaTheme="minorEastAsia"/>
          <w:sz w:val="24"/>
        </w:rPr>
        <w:pPrChange w:id="14" w:author="张雯" w:date="2022-04-11T18:24:00Z">
          <w:pPr>
            <w:spacing w:afterLines="50" w:line="360" w:lineRule="auto"/>
            <w:ind w:firstLineChars="200" w:firstLine="480"/>
          </w:pPr>
        </w:pPrChange>
      </w:pPr>
      <w:r>
        <w:rPr>
          <w:rFonts w:eastAsiaTheme="minorEastAsia" w:hint="eastAsia"/>
          <w:sz w:val="24"/>
        </w:rPr>
        <w:t xml:space="preserve">GB/T 5464-2010 </w:t>
      </w:r>
      <w:r>
        <w:rPr>
          <w:rFonts w:eastAsiaTheme="minorEastAsia" w:hint="eastAsia"/>
          <w:sz w:val="24"/>
        </w:rPr>
        <w:t>建筑材料不燃性试验方法</w:t>
      </w:r>
    </w:p>
    <w:p w:rsidR="00000000" w:rsidRDefault="00B4319F" w:rsidP="001F12D3">
      <w:pPr>
        <w:spacing w:afterLines="50" w:line="360" w:lineRule="auto"/>
        <w:ind w:firstLineChars="200" w:firstLine="480"/>
        <w:rPr>
          <w:rFonts w:eastAsiaTheme="minorEastAsia"/>
          <w:sz w:val="24"/>
        </w:rPr>
        <w:pPrChange w:id="15" w:author="张雯" w:date="2022-04-11T18:24:00Z">
          <w:pPr>
            <w:spacing w:afterLines="50" w:line="360" w:lineRule="auto"/>
            <w:ind w:firstLineChars="200" w:firstLine="480"/>
          </w:pPr>
        </w:pPrChange>
      </w:pPr>
      <w:r>
        <w:rPr>
          <w:rFonts w:eastAsiaTheme="minorEastAsia"/>
          <w:sz w:val="24"/>
        </w:rPr>
        <w:t>GT/T 16839.2</w:t>
      </w:r>
      <w:r>
        <w:rPr>
          <w:rFonts w:eastAsiaTheme="minorEastAsia" w:hint="eastAsia"/>
          <w:sz w:val="24"/>
        </w:rPr>
        <w:t>热电偶第二部分：允差</w:t>
      </w:r>
    </w:p>
    <w:p w:rsidR="00000000" w:rsidRDefault="00B4319F" w:rsidP="001F12D3">
      <w:pPr>
        <w:spacing w:afterLines="50" w:line="360" w:lineRule="auto"/>
        <w:ind w:firstLineChars="200" w:firstLine="480"/>
        <w:rPr>
          <w:rFonts w:eastAsiaTheme="minorEastAsia"/>
          <w:sz w:val="24"/>
        </w:rPr>
        <w:pPrChange w:id="16" w:author="张雯" w:date="2022-04-11T18:24:00Z">
          <w:pPr>
            <w:spacing w:afterLines="50" w:line="360" w:lineRule="auto"/>
            <w:ind w:firstLineChars="200" w:firstLine="480"/>
          </w:pPr>
        </w:pPrChange>
      </w:pPr>
      <w:r>
        <w:rPr>
          <w:rFonts w:eastAsiaTheme="minorEastAsia" w:hint="eastAsia"/>
          <w:sz w:val="24"/>
        </w:rPr>
        <w:t>凡是注日期的引用文件，仅注日期的版本适用于本规范；凡是不注日期的引用文件，其最新版本（包括所有修改单）适用于本规范。</w:t>
      </w:r>
    </w:p>
    <w:p w:rsidR="00000000" w:rsidRDefault="00B4319F" w:rsidP="001F12D3">
      <w:pPr>
        <w:numPr>
          <w:ilvl w:val="0"/>
          <w:numId w:val="1"/>
        </w:numPr>
        <w:tabs>
          <w:tab w:val="left" w:pos="0"/>
        </w:tabs>
        <w:snapToGrid w:val="0"/>
        <w:spacing w:beforeLines="100" w:line="360" w:lineRule="auto"/>
        <w:ind w:left="0" w:firstLine="0"/>
        <w:outlineLvl w:val="0"/>
        <w:rPr>
          <w:rFonts w:asciiTheme="minorEastAsia" w:eastAsiaTheme="minorEastAsia" w:hAnsiTheme="minorEastAsia"/>
          <w:b/>
          <w:sz w:val="28"/>
          <w:szCs w:val="28"/>
        </w:rPr>
        <w:pPrChange w:id="17" w:author="张雯" w:date="2022-04-11T18:24:00Z">
          <w:pPr>
            <w:numPr>
              <w:numId w:val="1"/>
            </w:numPr>
            <w:tabs>
              <w:tab w:val="left" w:pos="0"/>
              <w:tab w:val="left" w:pos="360"/>
            </w:tabs>
            <w:snapToGrid w:val="0"/>
            <w:spacing w:beforeLines="100" w:line="360" w:lineRule="auto"/>
            <w:ind w:left="360" w:hanging="360"/>
            <w:outlineLvl w:val="0"/>
          </w:pPr>
        </w:pPrChange>
      </w:pPr>
      <w:bookmarkStart w:id="18" w:name="_Toc524433047"/>
      <w:r>
        <w:rPr>
          <w:rFonts w:asciiTheme="minorEastAsia" w:eastAsiaTheme="minorEastAsia" w:hAnsiTheme="minorEastAsia" w:hint="eastAsia"/>
          <w:b/>
          <w:sz w:val="28"/>
          <w:szCs w:val="28"/>
        </w:rPr>
        <w:t>概述</w:t>
      </w:r>
    </w:p>
    <w:p w:rsidR="00B030AC" w:rsidRDefault="00B4319F" w:rsidP="001F12D3">
      <w:pPr>
        <w:spacing w:beforeLines="50" w:afterLines="50"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建筑材料不燃性试验装置是对建筑材料的阻燃性能进行评估的试验设备。由加热炉、空气稳流器、气流罩、加热炉支架、试样架及其插入装置组成。加热炉高150</w:t>
      </w:r>
      <w:ins w:id="19" w:author="王丽" w:date="2022-04-08T09:22:00Z">
        <w:r w:rsidR="008E0874">
          <w:rPr>
            <w:rFonts w:asciiTheme="minorEastAsia" w:eastAsiaTheme="minorEastAsia" w:hAnsiTheme="minorEastAsia" w:hint="eastAsia"/>
            <w:sz w:val="24"/>
          </w:rPr>
          <w:t xml:space="preserve"> </w:t>
        </w:r>
      </w:ins>
      <w:r>
        <w:rPr>
          <w:rFonts w:asciiTheme="minorEastAsia" w:eastAsiaTheme="minorEastAsia" w:hAnsiTheme="minorEastAsia" w:hint="eastAsia"/>
          <w:sz w:val="24"/>
        </w:rPr>
        <w:t>mm，炉壁内安装有电加热线圈，外部覆盖隔热层，炉内直径为75</w:t>
      </w:r>
      <w:ins w:id="20" w:author="王丽" w:date="2022-04-08T09:22:00Z">
        <w:r w:rsidR="008E0874">
          <w:rPr>
            <w:rFonts w:asciiTheme="minorEastAsia" w:eastAsiaTheme="minorEastAsia" w:hAnsiTheme="minorEastAsia" w:hint="eastAsia"/>
            <w:sz w:val="24"/>
          </w:rPr>
          <w:t xml:space="preserve"> </w:t>
        </w:r>
      </w:ins>
      <w:r>
        <w:rPr>
          <w:rFonts w:asciiTheme="minorEastAsia" w:eastAsiaTheme="minorEastAsia" w:hAnsiTheme="minorEastAsia" w:hint="eastAsia"/>
          <w:sz w:val="24"/>
        </w:rPr>
        <w:t>mm。锥形空气稳流器固定在加热炉底部，气流罩固定在加热炉顶部。加热炉安装在支架上，试样件通过试样架和插入装置悬挂在支撑架上。试验装置通过功率控制器调节加热线圈功率控制加热炉管的温度，结构原理框图如图1所示。</w:t>
      </w:r>
    </w:p>
    <w:p w:rsidR="00000000" w:rsidRDefault="00B4319F" w:rsidP="001F12D3">
      <w:pPr>
        <w:spacing w:beforeLines="50" w:afterLines="50" w:line="360" w:lineRule="auto"/>
        <w:ind w:firstLineChars="266" w:firstLine="559"/>
        <w:rPr>
          <w:rFonts w:asciiTheme="minorEastAsia" w:eastAsiaTheme="minorEastAsia" w:hAnsiTheme="minorEastAsia"/>
          <w:szCs w:val="21"/>
        </w:rPr>
        <w:pPrChange w:id="21" w:author="张雯" w:date="2022-04-11T18:24:00Z">
          <w:pPr>
            <w:spacing w:beforeLines="50" w:afterLines="50" w:line="360" w:lineRule="auto"/>
            <w:ind w:firstLineChars="266" w:firstLine="559"/>
          </w:pPr>
        </w:pPrChange>
      </w:pPr>
      <w:r>
        <w:rPr>
          <w:rFonts w:asciiTheme="minorEastAsia" w:eastAsiaTheme="minorEastAsia" w:hAnsiTheme="minorEastAsia"/>
          <w:noProof/>
          <w:szCs w:val="21"/>
        </w:rPr>
        <w:lastRenderedPageBreak/>
        <w:drawing>
          <wp:inline distT="0" distB="0" distL="0" distR="0">
            <wp:extent cx="5274310" cy="2248535"/>
            <wp:effectExtent l="0" t="0" r="2540" b="18415"/>
            <wp:docPr id="4" name="内容占位符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内容占位符 3"/>
                    <pic:cNvPicPr>
                      <a:picLocks noChangeAspect="1"/>
                    </pic:cNvPicPr>
                  </pic:nvPicPr>
                  <pic:blipFill>
                    <a:blip r:embed="rId2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274310" cy="2248907"/>
                    </a:xfrm>
                    <a:prstGeom prst="rect">
                      <a:avLst/>
                    </a:prstGeom>
                  </pic:spPr>
                </pic:pic>
              </a:graphicData>
            </a:graphic>
          </wp:inline>
        </w:drawing>
      </w:r>
    </w:p>
    <w:p w:rsidR="0038229B" w:rsidRDefault="00B4319F" w:rsidP="001F12D3">
      <w:pPr>
        <w:spacing w:beforeLines="50" w:afterLines="50" w:line="360" w:lineRule="auto"/>
        <w:jc w:val="center"/>
        <w:rPr>
          <w:rFonts w:ascii="黑体" w:eastAsia="黑体" w:hAnsi="黑体"/>
          <w:szCs w:val="21"/>
        </w:rPr>
        <w:pPrChange w:id="22" w:author="张雯" w:date="2022-04-11T18:24:00Z">
          <w:pPr>
            <w:spacing w:beforeLines="50" w:afterLines="50" w:line="360" w:lineRule="auto"/>
            <w:ind w:firstLineChars="266" w:firstLine="559"/>
          </w:pPr>
        </w:pPrChange>
      </w:pPr>
      <w:r>
        <w:rPr>
          <w:rFonts w:ascii="黑体" w:eastAsia="黑体" w:hAnsi="黑体" w:hint="eastAsia"/>
          <w:szCs w:val="21"/>
        </w:rPr>
        <w:t>图1 试验装置结构原理框图</w:t>
      </w:r>
    </w:p>
    <w:p w:rsidR="00000000" w:rsidRDefault="00B4319F" w:rsidP="001F12D3">
      <w:pPr>
        <w:numPr>
          <w:ilvl w:val="0"/>
          <w:numId w:val="1"/>
        </w:numPr>
        <w:tabs>
          <w:tab w:val="left" w:pos="0"/>
        </w:tabs>
        <w:snapToGrid w:val="0"/>
        <w:spacing w:beforeLines="100" w:line="360" w:lineRule="auto"/>
        <w:ind w:left="0" w:firstLine="0"/>
        <w:outlineLvl w:val="0"/>
        <w:rPr>
          <w:rFonts w:asciiTheme="minorEastAsia" w:eastAsiaTheme="minorEastAsia" w:hAnsiTheme="minorEastAsia"/>
          <w:b/>
          <w:sz w:val="28"/>
          <w:szCs w:val="28"/>
        </w:rPr>
        <w:pPrChange w:id="23" w:author="张雯" w:date="2022-04-11T18:24:00Z">
          <w:pPr>
            <w:numPr>
              <w:numId w:val="1"/>
            </w:numPr>
            <w:tabs>
              <w:tab w:val="left" w:pos="0"/>
              <w:tab w:val="left" w:pos="360"/>
            </w:tabs>
            <w:snapToGrid w:val="0"/>
            <w:spacing w:beforeLines="100" w:line="360" w:lineRule="auto"/>
            <w:ind w:left="360" w:hanging="360"/>
            <w:outlineLvl w:val="0"/>
          </w:pPr>
        </w:pPrChange>
      </w:pPr>
      <w:bookmarkStart w:id="24" w:name="_Toc524433048"/>
      <w:bookmarkEnd w:id="18"/>
      <w:r>
        <w:rPr>
          <w:rFonts w:asciiTheme="minorEastAsia" w:eastAsiaTheme="minorEastAsia" w:hAnsiTheme="minorEastAsia" w:hint="eastAsia"/>
          <w:b/>
          <w:sz w:val="28"/>
          <w:szCs w:val="28"/>
        </w:rPr>
        <w:t>计量</w:t>
      </w:r>
      <w:bookmarkEnd w:id="24"/>
      <w:r>
        <w:rPr>
          <w:rFonts w:asciiTheme="minorEastAsia" w:eastAsiaTheme="minorEastAsia" w:hAnsiTheme="minorEastAsia" w:hint="eastAsia"/>
          <w:b/>
          <w:sz w:val="28"/>
          <w:szCs w:val="28"/>
        </w:rPr>
        <w:t>特性</w:t>
      </w:r>
    </w:p>
    <w:p w:rsidR="00B030AC" w:rsidRDefault="00B4319F" w:rsidP="001F12D3">
      <w:pPr>
        <w:spacing w:afterLines="50" w:line="360" w:lineRule="auto"/>
        <w:jc w:val="left"/>
        <w:outlineLvl w:val="1"/>
        <w:rPr>
          <w:sz w:val="24"/>
        </w:rPr>
      </w:pPr>
      <w:r>
        <w:rPr>
          <w:rFonts w:asciiTheme="minorEastAsia" w:eastAsiaTheme="minorEastAsia" w:hAnsiTheme="minorEastAsia" w:hint="eastAsia"/>
          <w:b/>
          <w:sz w:val="24"/>
        </w:rPr>
        <w:t xml:space="preserve">4.1 </w:t>
      </w:r>
      <w:r>
        <w:rPr>
          <w:rFonts w:asciiTheme="minorEastAsia" w:eastAsiaTheme="minorEastAsia" w:hAnsiTheme="minorEastAsia" w:hint="eastAsia"/>
          <w:sz w:val="24"/>
        </w:rPr>
        <w:t>温度示值最大允许误差：</w:t>
      </w:r>
      <w:r>
        <w:rPr>
          <w:rFonts w:eastAsiaTheme="minorEastAsia"/>
          <w:sz w:val="24"/>
        </w:rPr>
        <w:t>±</w:t>
      </w:r>
      <w:r>
        <w:rPr>
          <w:rFonts w:eastAsiaTheme="minorEastAsia" w:hint="eastAsia"/>
          <w:sz w:val="24"/>
        </w:rPr>
        <w:t>5</w:t>
      </w:r>
      <w:ins w:id="25" w:author="王丽" w:date="2022-04-08T09:22:00Z">
        <w:r w:rsidR="008E0874">
          <w:rPr>
            <w:rFonts w:eastAsiaTheme="minorEastAsia" w:hint="eastAsia"/>
            <w:sz w:val="24"/>
          </w:rPr>
          <w:t xml:space="preserve"> </w:t>
        </w:r>
      </w:ins>
      <w:r>
        <w:rPr>
          <w:rFonts w:ascii="宋体" w:hAnsi="宋体" w:cs="宋体" w:hint="eastAsia"/>
          <w:sz w:val="24"/>
        </w:rPr>
        <w:t>℃</w:t>
      </w:r>
      <w:r>
        <w:rPr>
          <w:rFonts w:hint="eastAsia"/>
          <w:sz w:val="24"/>
        </w:rPr>
        <w:t>。</w:t>
      </w:r>
    </w:p>
    <w:p w:rsidR="00B030AC" w:rsidRDefault="00B4319F" w:rsidP="001F12D3">
      <w:pPr>
        <w:spacing w:afterLines="50" w:line="360" w:lineRule="auto"/>
        <w:jc w:val="left"/>
        <w:outlineLvl w:val="1"/>
        <w:rPr>
          <w:rFonts w:asciiTheme="minorEastAsia" w:eastAsiaTheme="minorEastAsia" w:hAnsiTheme="minorEastAsia"/>
          <w:sz w:val="24"/>
        </w:rPr>
      </w:pPr>
      <w:r>
        <w:rPr>
          <w:rFonts w:asciiTheme="minorEastAsia" w:eastAsiaTheme="minorEastAsia" w:hAnsiTheme="minorEastAsia" w:hint="eastAsia"/>
          <w:b/>
          <w:sz w:val="24"/>
        </w:rPr>
        <w:t xml:space="preserve">4.2 </w:t>
      </w:r>
      <w:r>
        <w:rPr>
          <w:rFonts w:asciiTheme="minorEastAsia" w:eastAsiaTheme="minorEastAsia" w:hAnsiTheme="minorEastAsia" w:hint="eastAsia"/>
          <w:sz w:val="24"/>
        </w:rPr>
        <w:t>炉壁温度</w:t>
      </w:r>
    </w:p>
    <w:p w:rsidR="00000000" w:rsidRDefault="00B4319F" w:rsidP="001F12D3">
      <w:pPr>
        <w:spacing w:afterLines="50" w:line="360" w:lineRule="auto"/>
        <w:ind w:firstLineChars="200" w:firstLine="480"/>
        <w:jc w:val="left"/>
        <w:outlineLvl w:val="1"/>
        <w:rPr>
          <w:rFonts w:asciiTheme="minorEastAsia" w:eastAsiaTheme="minorEastAsia" w:hAnsiTheme="minorEastAsia"/>
          <w:sz w:val="24"/>
        </w:rPr>
      </w:pPr>
      <w:r>
        <w:rPr>
          <w:rFonts w:asciiTheme="minorEastAsia" w:eastAsiaTheme="minorEastAsia" w:hAnsiTheme="minorEastAsia" w:hint="eastAsia"/>
          <w:sz w:val="24"/>
        </w:rPr>
        <w:t>a. 炉壁垂轴线上平均炉温偏差量相对平均炉壁温度的偏差量</w:t>
      </w:r>
      <w:r>
        <w:rPr>
          <w:rFonts w:eastAsiaTheme="minorEastAsia" w:hint="eastAsia"/>
          <w:sz w:val="24"/>
        </w:rPr>
        <w:t>不超过</w:t>
      </w:r>
      <w:r>
        <w:rPr>
          <w:rFonts w:eastAsiaTheme="minorEastAsia"/>
          <w:sz w:val="24"/>
        </w:rPr>
        <w:t>0.5%</w:t>
      </w:r>
      <w:r>
        <w:rPr>
          <w:rFonts w:asciiTheme="minorEastAsia" w:eastAsiaTheme="minorEastAsia" w:hAnsiTheme="minorEastAsia" w:hint="eastAsia"/>
          <w:sz w:val="24"/>
        </w:rPr>
        <w:t>；</w:t>
      </w:r>
    </w:p>
    <w:p w:rsidR="00000000" w:rsidRDefault="00B4319F" w:rsidP="001F12D3">
      <w:pPr>
        <w:spacing w:afterLines="50" w:line="360" w:lineRule="auto"/>
        <w:jc w:val="left"/>
        <w:outlineLvl w:val="1"/>
        <w:rPr>
          <w:rFonts w:asciiTheme="minorEastAsia" w:eastAsiaTheme="minorEastAsia" w:hAnsiTheme="minorEastAsia"/>
          <w:sz w:val="24"/>
        </w:rPr>
      </w:pPr>
      <w:r>
        <w:rPr>
          <w:rFonts w:asciiTheme="minorEastAsia" w:eastAsiaTheme="minorEastAsia" w:hAnsiTheme="minorEastAsia" w:hint="eastAsia"/>
          <w:sz w:val="24"/>
        </w:rPr>
        <w:t xml:space="preserve">    b. 炉壁垂轴线上同一位置平均温度偏差量相对平均炉壁温度的偏差量</w:t>
      </w:r>
      <w:r>
        <w:rPr>
          <w:rFonts w:eastAsiaTheme="minorEastAsia" w:hint="eastAsia"/>
          <w:sz w:val="24"/>
        </w:rPr>
        <w:t>不超过</w:t>
      </w:r>
      <w:r>
        <w:rPr>
          <w:rFonts w:eastAsiaTheme="minorEastAsia"/>
          <w:sz w:val="24"/>
        </w:rPr>
        <w:t>1.5%</w:t>
      </w:r>
      <w:r>
        <w:rPr>
          <w:rFonts w:asciiTheme="minorEastAsia" w:eastAsiaTheme="minorEastAsia" w:hAnsiTheme="minorEastAsia" w:hint="eastAsia"/>
          <w:sz w:val="24"/>
        </w:rPr>
        <w:t>,且满足位置（+30</w:t>
      </w:r>
      <w:ins w:id="26" w:author="王丽" w:date="2022-04-08T09:22:00Z">
        <w:r w:rsidR="008E0874">
          <w:rPr>
            <w:rFonts w:asciiTheme="minorEastAsia" w:eastAsiaTheme="minorEastAsia" w:hAnsiTheme="minorEastAsia" w:hint="eastAsia"/>
            <w:sz w:val="24"/>
          </w:rPr>
          <w:t xml:space="preserve"> </w:t>
        </w:r>
      </w:ins>
      <w:r>
        <w:rPr>
          <w:rFonts w:asciiTheme="minorEastAsia" w:eastAsiaTheme="minorEastAsia" w:hAnsiTheme="minorEastAsia" w:hint="eastAsia"/>
          <w:sz w:val="24"/>
        </w:rPr>
        <w:t>mm）处的炉壁温度平均值低于位置（-30</w:t>
      </w:r>
      <w:ins w:id="27" w:author="王丽" w:date="2022-04-08T09:22:00Z">
        <w:r w:rsidR="008E0874">
          <w:rPr>
            <w:rFonts w:asciiTheme="minorEastAsia" w:eastAsiaTheme="minorEastAsia" w:hAnsiTheme="minorEastAsia" w:hint="eastAsia"/>
            <w:sz w:val="24"/>
          </w:rPr>
          <w:t xml:space="preserve"> </w:t>
        </w:r>
      </w:ins>
      <w:r>
        <w:rPr>
          <w:rFonts w:asciiTheme="minorEastAsia" w:eastAsiaTheme="minorEastAsia" w:hAnsiTheme="minorEastAsia" w:hint="eastAsia"/>
          <w:sz w:val="24"/>
        </w:rPr>
        <w:t>mm）处的炉壁温度平均值。</w:t>
      </w:r>
    </w:p>
    <w:p w:rsidR="00000000" w:rsidRDefault="00B4319F" w:rsidP="001F12D3">
      <w:pPr>
        <w:spacing w:afterLines="50" w:line="360" w:lineRule="auto"/>
        <w:jc w:val="left"/>
        <w:outlineLvl w:val="1"/>
        <w:rPr>
          <w:rFonts w:asciiTheme="minorEastAsia" w:eastAsiaTheme="minorEastAsia" w:hAnsiTheme="minorEastAsia"/>
          <w:sz w:val="24"/>
        </w:rPr>
      </w:pPr>
      <w:r>
        <w:rPr>
          <w:rFonts w:asciiTheme="minorEastAsia" w:eastAsiaTheme="minorEastAsia" w:hAnsiTheme="minorEastAsia" w:hint="eastAsia"/>
          <w:b/>
          <w:sz w:val="24"/>
        </w:rPr>
        <w:t xml:space="preserve">4.3 </w:t>
      </w:r>
      <w:r>
        <w:rPr>
          <w:rFonts w:asciiTheme="minorEastAsia" w:eastAsiaTheme="minorEastAsia" w:hAnsiTheme="minorEastAsia" w:hint="eastAsia"/>
          <w:sz w:val="24"/>
        </w:rPr>
        <w:t>炉内温度分布</w:t>
      </w:r>
    </w:p>
    <w:p w:rsidR="00000000" w:rsidRDefault="00B4319F" w:rsidP="001F12D3">
      <w:pPr>
        <w:spacing w:afterLines="50"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加热炉中心轴线同一高度位置的温度平均值应处于以下公式规定的范围：</w:t>
      </w:r>
    </w:p>
    <w:p w:rsidR="00000000" w:rsidRDefault="00B4319F" w:rsidP="001F12D3">
      <w:pPr>
        <w:spacing w:afterLines="50" w:line="360" w:lineRule="auto"/>
        <w:ind w:firstLineChars="300" w:firstLine="660"/>
        <w:rPr>
          <w:rFonts w:eastAsiaTheme="minorEastAsia"/>
          <w:sz w:val="22"/>
          <w:szCs w:val="22"/>
        </w:rPr>
      </w:pPr>
      <w:r>
        <w:rPr>
          <w:rFonts w:eastAsiaTheme="minorEastAsia"/>
          <w:i/>
          <w:sz w:val="22"/>
          <w:szCs w:val="22"/>
        </w:rPr>
        <w:t>T</w:t>
      </w:r>
      <w:r>
        <w:rPr>
          <w:rFonts w:eastAsiaTheme="minorEastAsia"/>
          <w:sz w:val="22"/>
          <w:szCs w:val="22"/>
          <w:vertAlign w:val="subscript"/>
        </w:rPr>
        <w:t>min</w:t>
      </w:r>
      <w:r>
        <w:rPr>
          <w:rFonts w:eastAsiaTheme="minorEastAsia"/>
          <w:sz w:val="22"/>
          <w:szCs w:val="22"/>
        </w:rPr>
        <w:t xml:space="preserve"> = 541</w:t>
      </w:r>
      <w:r>
        <w:rPr>
          <w:rFonts w:eastAsiaTheme="minorEastAsia" w:hint="eastAsia"/>
          <w:sz w:val="22"/>
          <w:szCs w:val="22"/>
        </w:rPr>
        <w:t>.</w:t>
      </w:r>
      <w:r>
        <w:rPr>
          <w:rFonts w:eastAsiaTheme="minorEastAsia"/>
          <w:sz w:val="22"/>
          <w:szCs w:val="22"/>
        </w:rPr>
        <w:t>653+(5</w:t>
      </w:r>
      <w:r>
        <w:rPr>
          <w:rFonts w:eastAsiaTheme="minorEastAsia" w:hint="eastAsia"/>
          <w:sz w:val="22"/>
          <w:szCs w:val="22"/>
        </w:rPr>
        <w:t>.</w:t>
      </w:r>
      <w:r>
        <w:rPr>
          <w:rFonts w:eastAsiaTheme="minorEastAsia"/>
          <w:sz w:val="22"/>
          <w:szCs w:val="22"/>
        </w:rPr>
        <w:t xml:space="preserve"> 901×</w:t>
      </w:r>
      <w:r>
        <w:rPr>
          <w:rFonts w:eastAsiaTheme="minorEastAsia" w:hint="eastAsia"/>
          <w:sz w:val="22"/>
          <w:szCs w:val="22"/>
        </w:rPr>
        <w:t>h</w:t>
      </w:r>
      <w:r>
        <w:rPr>
          <w:rFonts w:eastAsiaTheme="minorEastAsia" w:hint="eastAsia"/>
          <w:sz w:val="22"/>
          <w:szCs w:val="22"/>
          <w:vertAlign w:val="subscript"/>
        </w:rPr>
        <w:t>furn</w:t>
      </w:r>
      <w:r>
        <w:rPr>
          <w:rFonts w:eastAsiaTheme="minorEastAsia"/>
          <w:sz w:val="22"/>
          <w:szCs w:val="22"/>
        </w:rPr>
        <w:t>)–(0.067×</w:t>
      </w:r>
      <w:r>
        <w:rPr>
          <w:rFonts w:eastAsiaTheme="minorEastAsia" w:hint="eastAsia"/>
          <w:sz w:val="22"/>
          <w:szCs w:val="22"/>
        </w:rPr>
        <w:t>h</w:t>
      </w:r>
      <w:r>
        <w:rPr>
          <w:rFonts w:eastAsiaTheme="minorEastAsia" w:hint="eastAsia"/>
          <w:sz w:val="22"/>
          <w:szCs w:val="22"/>
          <w:vertAlign w:val="subscript"/>
        </w:rPr>
        <w:t>furn</w:t>
      </w:r>
      <w:r>
        <w:rPr>
          <w:rFonts w:eastAsiaTheme="minorEastAsia"/>
          <w:sz w:val="22"/>
          <w:szCs w:val="22"/>
          <w:vertAlign w:val="superscript"/>
        </w:rPr>
        <w:t>2</w:t>
      </w:r>
      <w:r>
        <w:rPr>
          <w:rFonts w:eastAsiaTheme="minorEastAsia"/>
          <w:sz w:val="22"/>
          <w:szCs w:val="22"/>
        </w:rPr>
        <w:t>)+(3</w:t>
      </w:r>
      <w:r>
        <w:rPr>
          <w:rFonts w:eastAsiaTheme="minorEastAsia" w:hint="eastAsia"/>
          <w:sz w:val="22"/>
          <w:szCs w:val="22"/>
        </w:rPr>
        <w:t>.</w:t>
      </w:r>
      <w:r>
        <w:rPr>
          <w:rFonts w:eastAsiaTheme="minorEastAsia"/>
          <w:sz w:val="22"/>
          <w:szCs w:val="22"/>
        </w:rPr>
        <w:t xml:space="preserve"> 375×10</w:t>
      </w:r>
      <w:r>
        <w:rPr>
          <w:rFonts w:eastAsiaTheme="minorEastAsia"/>
          <w:sz w:val="22"/>
          <w:szCs w:val="22"/>
          <w:vertAlign w:val="superscript"/>
        </w:rPr>
        <w:t>-4</w:t>
      </w:r>
      <w:r>
        <w:rPr>
          <w:rFonts w:eastAsiaTheme="minorEastAsia"/>
          <w:sz w:val="22"/>
          <w:szCs w:val="22"/>
        </w:rPr>
        <w:t>×</w:t>
      </w:r>
      <w:r>
        <w:rPr>
          <w:rFonts w:eastAsiaTheme="minorEastAsia" w:hint="eastAsia"/>
          <w:sz w:val="22"/>
          <w:szCs w:val="22"/>
        </w:rPr>
        <w:t>h</w:t>
      </w:r>
      <w:r>
        <w:rPr>
          <w:rFonts w:eastAsiaTheme="minorEastAsia" w:hint="eastAsia"/>
          <w:sz w:val="22"/>
          <w:szCs w:val="22"/>
          <w:vertAlign w:val="subscript"/>
        </w:rPr>
        <w:t>furn</w:t>
      </w:r>
      <w:r>
        <w:rPr>
          <w:rFonts w:eastAsiaTheme="minorEastAsia"/>
          <w:sz w:val="22"/>
          <w:szCs w:val="22"/>
          <w:vertAlign w:val="superscript"/>
        </w:rPr>
        <w:t>3</w:t>
      </w:r>
      <w:r>
        <w:rPr>
          <w:rFonts w:eastAsiaTheme="minorEastAsia"/>
          <w:sz w:val="22"/>
          <w:szCs w:val="22"/>
        </w:rPr>
        <w:t>) -(8</w:t>
      </w:r>
      <w:r>
        <w:rPr>
          <w:rFonts w:eastAsiaTheme="minorEastAsia" w:hint="eastAsia"/>
          <w:sz w:val="22"/>
          <w:szCs w:val="22"/>
        </w:rPr>
        <w:t>.</w:t>
      </w:r>
      <w:r>
        <w:rPr>
          <w:rFonts w:eastAsiaTheme="minorEastAsia"/>
          <w:sz w:val="22"/>
          <w:szCs w:val="22"/>
        </w:rPr>
        <w:t>553×10</w:t>
      </w:r>
      <w:r>
        <w:rPr>
          <w:rFonts w:eastAsiaTheme="minorEastAsia"/>
          <w:sz w:val="22"/>
          <w:szCs w:val="22"/>
          <w:vertAlign w:val="superscript"/>
        </w:rPr>
        <w:t>-7</w:t>
      </w:r>
      <w:r>
        <w:rPr>
          <w:rFonts w:eastAsiaTheme="minorEastAsia"/>
          <w:sz w:val="22"/>
          <w:szCs w:val="22"/>
        </w:rPr>
        <w:t>×</w:t>
      </w:r>
      <w:r>
        <w:rPr>
          <w:rFonts w:eastAsiaTheme="minorEastAsia" w:hint="eastAsia"/>
          <w:sz w:val="22"/>
          <w:szCs w:val="22"/>
        </w:rPr>
        <w:t>h</w:t>
      </w:r>
      <w:r>
        <w:rPr>
          <w:rFonts w:eastAsiaTheme="minorEastAsia" w:hint="eastAsia"/>
          <w:sz w:val="22"/>
          <w:szCs w:val="22"/>
          <w:vertAlign w:val="subscript"/>
        </w:rPr>
        <w:t>furn</w:t>
      </w:r>
      <w:r>
        <w:rPr>
          <w:rFonts w:eastAsiaTheme="minorEastAsia"/>
          <w:sz w:val="22"/>
          <w:szCs w:val="22"/>
          <w:vertAlign w:val="superscript"/>
        </w:rPr>
        <w:t>4</w:t>
      </w:r>
      <w:r>
        <w:rPr>
          <w:rFonts w:eastAsiaTheme="minorEastAsia"/>
          <w:sz w:val="22"/>
          <w:szCs w:val="22"/>
        </w:rPr>
        <w:t xml:space="preserve">) </w:t>
      </w:r>
    </w:p>
    <w:p w:rsidR="00000000" w:rsidRDefault="00B4319F" w:rsidP="001F12D3">
      <w:pPr>
        <w:spacing w:afterLines="50" w:line="360" w:lineRule="auto"/>
        <w:ind w:firstLineChars="300" w:firstLine="660"/>
        <w:rPr>
          <w:rFonts w:eastAsiaTheme="minorEastAsia"/>
          <w:sz w:val="22"/>
          <w:szCs w:val="22"/>
        </w:rPr>
      </w:pPr>
      <w:r>
        <w:rPr>
          <w:rFonts w:eastAsiaTheme="minorEastAsia"/>
          <w:i/>
          <w:sz w:val="22"/>
          <w:szCs w:val="22"/>
        </w:rPr>
        <w:t>T</w:t>
      </w:r>
      <w:r>
        <w:rPr>
          <w:rFonts w:eastAsiaTheme="minorEastAsia"/>
          <w:sz w:val="22"/>
          <w:szCs w:val="22"/>
          <w:vertAlign w:val="subscript"/>
        </w:rPr>
        <w:t>max</w:t>
      </w:r>
      <w:r>
        <w:rPr>
          <w:rFonts w:eastAsiaTheme="minorEastAsia"/>
          <w:sz w:val="22"/>
          <w:szCs w:val="22"/>
        </w:rPr>
        <w:t xml:space="preserve"> = 61</w:t>
      </w:r>
      <w:r>
        <w:rPr>
          <w:rFonts w:eastAsiaTheme="minorEastAsia" w:hint="eastAsia"/>
          <w:sz w:val="22"/>
          <w:szCs w:val="22"/>
        </w:rPr>
        <w:t>4.167</w:t>
      </w:r>
      <w:r>
        <w:rPr>
          <w:rFonts w:eastAsiaTheme="minorEastAsia"/>
          <w:sz w:val="22"/>
          <w:szCs w:val="22"/>
        </w:rPr>
        <w:t>+(5</w:t>
      </w:r>
      <w:r>
        <w:rPr>
          <w:rFonts w:eastAsiaTheme="minorEastAsia" w:hint="eastAsia"/>
          <w:sz w:val="22"/>
          <w:szCs w:val="22"/>
        </w:rPr>
        <w:t>.</w:t>
      </w:r>
      <w:r>
        <w:rPr>
          <w:rFonts w:eastAsiaTheme="minorEastAsia"/>
          <w:sz w:val="22"/>
          <w:szCs w:val="22"/>
        </w:rPr>
        <w:t>3</w:t>
      </w:r>
      <w:r>
        <w:rPr>
          <w:rFonts w:eastAsiaTheme="minorEastAsia" w:hint="eastAsia"/>
          <w:sz w:val="22"/>
          <w:szCs w:val="22"/>
        </w:rPr>
        <w:t>47</w:t>
      </w:r>
      <w:r>
        <w:rPr>
          <w:rFonts w:eastAsiaTheme="minorEastAsia"/>
          <w:sz w:val="22"/>
          <w:szCs w:val="22"/>
        </w:rPr>
        <w:t>×</w:t>
      </w:r>
      <w:r>
        <w:rPr>
          <w:rFonts w:eastAsiaTheme="minorEastAsia" w:hint="eastAsia"/>
          <w:sz w:val="22"/>
          <w:szCs w:val="22"/>
        </w:rPr>
        <w:t>h</w:t>
      </w:r>
      <w:r>
        <w:rPr>
          <w:rFonts w:eastAsiaTheme="minorEastAsia" w:hint="eastAsia"/>
          <w:sz w:val="22"/>
          <w:szCs w:val="22"/>
          <w:vertAlign w:val="subscript"/>
        </w:rPr>
        <w:t>furn</w:t>
      </w:r>
      <w:r>
        <w:rPr>
          <w:rFonts w:eastAsiaTheme="minorEastAsia"/>
          <w:sz w:val="22"/>
          <w:szCs w:val="22"/>
        </w:rPr>
        <w:t>)–(0.081</w:t>
      </w:r>
      <w:r>
        <w:rPr>
          <w:rFonts w:eastAsiaTheme="minorEastAsia" w:hint="eastAsia"/>
          <w:sz w:val="22"/>
          <w:szCs w:val="22"/>
        </w:rPr>
        <w:t>38</w:t>
      </w:r>
      <w:r>
        <w:rPr>
          <w:rFonts w:eastAsiaTheme="minorEastAsia"/>
          <w:sz w:val="22"/>
          <w:szCs w:val="22"/>
        </w:rPr>
        <w:t>×</w:t>
      </w:r>
      <w:r>
        <w:rPr>
          <w:rFonts w:eastAsiaTheme="minorEastAsia" w:hint="eastAsia"/>
          <w:sz w:val="22"/>
          <w:szCs w:val="22"/>
        </w:rPr>
        <w:t>h</w:t>
      </w:r>
      <w:r>
        <w:rPr>
          <w:rFonts w:eastAsiaTheme="minorEastAsia" w:hint="eastAsia"/>
          <w:sz w:val="22"/>
          <w:szCs w:val="22"/>
          <w:vertAlign w:val="subscript"/>
        </w:rPr>
        <w:t>furn</w:t>
      </w:r>
      <w:r>
        <w:rPr>
          <w:rFonts w:eastAsiaTheme="minorEastAsia"/>
          <w:sz w:val="22"/>
          <w:szCs w:val="22"/>
          <w:vertAlign w:val="superscript"/>
        </w:rPr>
        <w:t>2</w:t>
      </w:r>
      <w:r>
        <w:rPr>
          <w:rFonts w:eastAsiaTheme="minorEastAsia"/>
          <w:sz w:val="22"/>
          <w:szCs w:val="22"/>
        </w:rPr>
        <w:t>)+(5</w:t>
      </w:r>
      <w:r>
        <w:rPr>
          <w:rFonts w:eastAsiaTheme="minorEastAsia" w:hint="eastAsia"/>
          <w:sz w:val="22"/>
          <w:szCs w:val="22"/>
        </w:rPr>
        <w:t>.826</w:t>
      </w:r>
      <w:r>
        <w:rPr>
          <w:rFonts w:eastAsiaTheme="minorEastAsia"/>
          <w:sz w:val="22"/>
          <w:szCs w:val="22"/>
        </w:rPr>
        <w:t>×10</w:t>
      </w:r>
      <w:r>
        <w:rPr>
          <w:rFonts w:eastAsiaTheme="minorEastAsia"/>
          <w:sz w:val="22"/>
          <w:szCs w:val="22"/>
          <w:vertAlign w:val="superscript"/>
        </w:rPr>
        <w:t>-4</w:t>
      </w:r>
      <w:r>
        <w:rPr>
          <w:rFonts w:eastAsiaTheme="minorEastAsia"/>
          <w:sz w:val="22"/>
          <w:szCs w:val="22"/>
        </w:rPr>
        <w:t>×</w:t>
      </w:r>
      <w:r>
        <w:rPr>
          <w:rFonts w:eastAsiaTheme="minorEastAsia" w:hint="eastAsia"/>
          <w:sz w:val="22"/>
          <w:szCs w:val="22"/>
        </w:rPr>
        <w:t>h</w:t>
      </w:r>
      <w:r>
        <w:rPr>
          <w:rFonts w:eastAsiaTheme="minorEastAsia" w:hint="eastAsia"/>
          <w:sz w:val="22"/>
          <w:szCs w:val="22"/>
          <w:vertAlign w:val="subscript"/>
        </w:rPr>
        <w:t>furn</w:t>
      </w:r>
      <w:r>
        <w:rPr>
          <w:rFonts w:eastAsiaTheme="minorEastAsia"/>
          <w:sz w:val="22"/>
          <w:szCs w:val="22"/>
          <w:vertAlign w:val="superscript"/>
        </w:rPr>
        <w:t>3</w:t>
      </w:r>
      <w:r>
        <w:rPr>
          <w:rFonts w:eastAsiaTheme="minorEastAsia"/>
          <w:sz w:val="22"/>
          <w:szCs w:val="22"/>
        </w:rPr>
        <w:t>) -(1</w:t>
      </w:r>
      <w:r>
        <w:rPr>
          <w:rFonts w:eastAsiaTheme="minorEastAsia" w:hint="eastAsia"/>
          <w:sz w:val="22"/>
          <w:szCs w:val="22"/>
        </w:rPr>
        <w:t>.</w:t>
      </w:r>
      <w:r>
        <w:rPr>
          <w:rFonts w:eastAsiaTheme="minorEastAsia"/>
          <w:sz w:val="22"/>
          <w:szCs w:val="22"/>
        </w:rPr>
        <w:t>7</w:t>
      </w:r>
      <w:r>
        <w:rPr>
          <w:rFonts w:eastAsiaTheme="minorEastAsia" w:hint="eastAsia"/>
          <w:sz w:val="22"/>
          <w:szCs w:val="22"/>
        </w:rPr>
        <w:t>72</w:t>
      </w:r>
      <w:r>
        <w:rPr>
          <w:rFonts w:eastAsiaTheme="minorEastAsia"/>
          <w:sz w:val="22"/>
          <w:szCs w:val="22"/>
        </w:rPr>
        <w:t>×10</w:t>
      </w:r>
      <w:r>
        <w:rPr>
          <w:rFonts w:eastAsiaTheme="minorEastAsia"/>
          <w:sz w:val="22"/>
          <w:szCs w:val="22"/>
          <w:vertAlign w:val="superscript"/>
        </w:rPr>
        <w:t>-</w:t>
      </w:r>
      <w:r>
        <w:rPr>
          <w:rFonts w:eastAsiaTheme="minorEastAsia" w:hint="eastAsia"/>
          <w:sz w:val="22"/>
          <w:szCs w:val="22"/>
          <w:vertAlign w:val="superscript"/>
        </w:rPr>
        <w:t>6</w:t>
      </w:r>
      <w:r>
        <w:rPr>
          <w:rFonts w:eastAsiaTheme="minorEastAsia"/>
          <w:sz w:val="22"/>
          <w:szCs w:val="22"/>
        </w:rPr>
        <w:t>×</w:t>
      </w:r>
      <w:r>
        <w:rPr>
          <w:rFonts w:eastAsiaTheme="minorEastAsia" w:hint="eastAsia"/>
          <w:sz w:val="22"/>
          <w:szCs w:val="22"/>
        </w:rPr>
        <w:t>h</w:t>
      </w:r>
      <w:r>
        <w:rPr>
          <w:rFonts w:eastAsiaTheme="minorEastAsia" w:hint="eastAsia"/>
          <w:sz w:val="22"/>
          <w:szCs w:val="22"/>
          <w:vertAlign w:val="subscript"/>
        </w:rPr>
        <w:t>furn</w:t>
      </w:r>
      <w:r>
        <w:rPr>
          <w:rFonts w:eastAsiaTheme="minorEastAsia"/>
          <w:sz w:val="22"/>
          <w:szCs w:val="22"/>
          <w:vertAlign w:val="superscript"/>
        </w:rPr>
        <w:t>4</w:t>
      </w:r>
      <w:r>
        <w:rPr>
          <w:rFonts w:eastAsiaTheme="minorEastAsia"/>
          <w:sz w:val="22"/>
          <w:szCs w:val="22"/>
        </w:rPr>
        <w:t xml:space="preserve">) </w:t>
      </w:r>
    </w:p>
    <w:p w:rsidR="00000000" w:rsidRDefault="00B4319F" w:rsidP="001F12D3">
      <w:pPr>
        <w:spacing w:afterLines="50" w:line="360" w:lineRule="auto"/>
        <w:rPr>
          <w:rFonts w:asciiTheme="minorEastAsia" w:eastAsiaTheme="minorEastAsia" w:hAnsiTheme="minorEastAsia"/>
          <w:sz w:val="24"/>
        </w:rPr>
      </w:pPr>
      <w:r>
        <w:rPr>
          <w:rFonts w:asciiTheme="minorEastAsia" w:eastAsiaTheme="minorEastAsia" w:hAnsiTheme="minorEastAsia" w:hint="eastAsia"/>
          <w:sz w:val="24"/>
        </w:rPr>
        <w:t xml:space="preserve">     式中</w:t>
      </w:r>
      <w:r>
        <w:rPr>
          <w:rFonts w:eastAsiaTheme="minorEastAsia" w:hint="eastAsia"/>
          <w:sz w:val="22"/>
          <w:szCs w:val="22"/>
        </w:rPr>
        <w:t>h</w:t>
      </w:r>
      <w:r>
        <w:rPr>
          <w:rFonts w:eastAsiaTheme="minorEastAsia" w:hint="eastAsia"/>
          <w:sz w:val="22"/>
          <w:szCs w:val="22"/>
          <w:vertAlign w:val="subscript"/>
        </w:rPr>
        <w:t>furn</w:t>
      </w:r>
      <w:r>
        <w:rPr>
          <w:rFonts w:eastAsiaTheme="minorEastAsia" w:hint="eastAsia"/>
          <w:sz w:val="22"/>
          <w:szCs w:val="22"/>
        </w:rPr>
        <w:t>为</w:t>
      </w:r>
      <w:r>
        <w:rPr>
          <w:rFonts w:asciiTheme="minorEastAsia" w:eastAsiaTheme="minorEastAsia" w:hAnsiTheme="minorEastAsia" w:hint="eastAsia"/>
          <w:sz w:val="24"/>
        </w:rPr>
        <w:t>加热炉高度(</w:t>
      </w:r>
      <w:r>
        <w:rPr>
          <w:rFonts w:eastAsiaTheme="minorEastAsia"/>
          <w:sz w:val="24"/>
        </w:rPr>
        <w:t>mm</w:t>
      </w:r>
      <w:r>
        <w:rPr>
          <w:rFonts w:asciiTheme="minorEastAsia" w:eastAsiaTheme="minorEastAsia" w:hAnsiTheme="minorEastAsia" w:hint="eastAsia"/>
          <w:sz w:val="24"/>
        </w:rPr>
        <w:t xml:space="preserve">)， </w:t>
      </w:r>
      <w:r>
        <w:rPr>
          <w:rFonts w:eastAsiaTheme="minorEastAsia" w:hint="eastAsia"/>
          <w:sz w:val="22"/>
          <w:szCs w:val="22"/>
        </w:rPr>
        <w:t>h</w:t>
      </w:r>
      <w:r>
        <w:rPr>
          <w:rFonts w:eastAsiaTheme="minorEastAsia" w:hint="eastAsia"/>
          <w:sz w:val="22"/>
          <w:szCs w:val="22"/>
          <w:vertAlign w:val="subscript"/>
        </w:rPr>
        <w:t>furn</w:t>
      </w:r>
      <w:r>
        <w:rPr>
          <w:rFonts w:eastAsiaTheme="minorEastAsia"/>
          <w:sz w:val="24"/>
        </w:rPr>
        <w:t>=0</w:t>
      </w:r>
      <w:r>
        <w:rPr>
          <w:rFonts w:asciiTheme="minorEastAsia" w:eastAsiaTheme="minorEastAsia" w:hAnsiTheme="minorEastAsia" w:hint="eastAsia"/>
          <w:sz w:val="24"/>
        </w:rPr>
        <w:t>对应加热炉的底部。即，炉内温度分布应满足表1的要求。</w:t>
      </w:r>
    </w:p>
    <w:p w:rsidR="009756EE" w:rsidRDefault="00B4319F">
      <w:pPr>
        <w:spacing w:line="360" w:lineRule="auto"/>
        <w:jc w:val="center"/>
        <w:outlineLvl w:val="1"/>
        <w:rPr>
          <w:rFonts w:ascii="黑体" w:eastAsia="黑体" w:hAnsi="黑体"/>
          <w:b/>
          <w:szCs w:val="21"/>
        </w:rPr>
      </w:pPr>
      <w:r>
        <w:rPr>
          <w:rFonts w:ascii="黑体" w:eastAsia="黑体" w:hAnsi="黑体" w:hint="eastAsia"/>
          <w:b/>
          <w:szCs w:val="21"/>
        </w:rPr>
        <w:t>表</w:t>
      </w:r>
      <w:del w:id="28" w:author="王丽" w:date="2022-04-08T14:20:00Z">
        <w:r w:rsidDel="00EE486F">
          <w:rPr>
            <w:rFonts w:ascii="黑体" w:eastAsia="黑体" w:hAnsi="黑体" w:hint="eastAsia"/>
            <w:b/>
            <w:szCs w:val="21"/>
          </w:rPr>
          <w:delText xml:space="preserve">  </w:delText>
        </w:r>
      </w:del>
      <w:r>
        <w:rPr>
          <w:rFonts w:ascii="黑体" w:eastAsia="黑体" w:hAnsi="黑体" w:hint="eastAsia"/>
          <w:b/>
          <w:szCs w:val="21"/>
        </w:rPr>
        <w:t>1</w:t>
      </w:r>
      <w:ins w:id="29" w:author="王丽" w:date="2022-04-08T14:20:00Z">
        <w:r w:rsidR="00EE486F">
          <w:rPr>
            <w:rFonts w:ascii="黑体" w:eastAsia="黑体" w:hAnsi="黑体" w:hint="eastAsia"/>
            <w:b/>
            <w:szCs w:val="21"/>
          </w:rPr>
          <w:t xml:space="preserve">  </w:t>
        </w:r>
      </w:ins>
      <w:r>
        <w:rPr>
          <w:rFonts w:ascii="黑体" w:eastAsia="黑体" w:hAnsi="黑体" w:hint="eastAsia"/>
          <w:b/>
          <w:szCs w:val="21"/>
        </w:rPr>
        <w:t>炉内温度分布值</w:t>
      </w:r>
    </w:p>
    <w:tbl>
      <w:tblPr>
        <w:tblStyle w:val="ae"/>
        <w:tblW w:w="0" w:type="auto"/>
        <w:jc w:val="center"/>
        <w:tblLook w:val="04A0"/>
      </w:tblPr>
      <w:tblGrid>
        <w:gridCol w:w="2195"/>
        <w:gridCol w:w="2483"/>
        <w:gridCol w:w="2410"/>
      </w:tblGrid>
      <w:tr w:rsidR="009756EE">
        <w:trPr>
          <w:trHeight w:val="454"/>
          <w:jc w:val="center"/>
        </w:trPr>
        <w:tc>
          <w:tcPr>
            <w:tcW w:w="2195" w:type="dxa"/>
            <w:vAlign w:val="center"/>
          </w:tcPr>
          <w:p w:rsidR="009756EE" w:rsidRDefault="00B4319F">
            <w:pPr>
              <w:adjustRightInd w:val="0"/>
              <w:snapToGrid w:val="0"/>
              <w:jc w:val="center"/>
              <w:outlineLvl w:val="1"/>
              <w:rPr>
                <w:rFonts w:asciiTheme="minorEastAsia" w:eastAsiaTheme="minorEastAsia" w:hAnsiTheme="minorEastAsia"/>
                <w:b/>
                <w:szCs w:val="21"/>
              </w:rPr>
            </w:pPr>
            <w:r>
              <w:rPr>
                <w:rFonts w:asciiTheme="minorEastAsia" w:eastAsiaTheme="minorEastAsia" w:hAnsiTheme="minorEastAsia" w:hint="eastAsia"/>
                <w:b/>
                <w:szCs w:val="21"/>
              </w:rPr>
              <w:t>炉内高度（mm）</w:t>
            </w:r>
          </w:p>
        </w:tc>
        <w:tc>
          <w:tcPr>
            <w:tcW w:w="2483" w:type="dxa"/>
            <w:vAlign w:val="center"/>
          </w:tcPr>
          <w:p w:rsidR="009756EE" w:rsidRDefault="00B4319F">
            <w:pPr>
              <w:adjustRightInd w:val="0"/>
              <w:snapToGrid w:val="0"/>
              <w:jc w:val="center"/>
              <w:outlineLvl w:val="1"/>
              <w:rPr>
                <w:rFonts w:asciiTheme="minorEastAsia" w:eastAsiaTheme="minorEastAsia" w:hAnsiTheme="minorEastAsia"/>
                <w:b/>
                <w:szCs w:val="21"/>
              </w:rPr>
            </w:pPr>
            <w:r>
              <w:rPr>
                <w:rFonts w:asciiTheme="minorEastAsia" w:eastAsiaTheme="minorEastAsia" w:hAnsiTheme="minorEastAsia"/>
                <w:b/>
                <w:i/>
                <w:szCs w:val="21"/>
              </w:rPr>
              <w:t>T</w:t>
            </w:r>
            <w:r>
              <w:rPr>
                <w:rFonts w:asciiTheme="minorEastAsia" w:eastAsiaTheme="minorEastAsia" w:hAnsiTheme="minorEastAsia"/>
                <w:b/>
                <w:szCs w:val="21"/>
                <w:vertAlign w:val="subscript"/>
              </w:rPr>
              <w:t>min</w:t>
            </w:r>
            <w:r>
              <w:rPr>
                <w:rFonts w:asciiTheme="minorEastAsia" w:eastAsiaTheme="minorEastAsia" w:hAnsiTheme="minorEastAsia" w:hint="eastAsia"/>
                <w:b/>
                <w:szCs w:val="21"/>
              </w:rPr>
              <w:t>（℃）</w:t>
            </w:r>
          </w:p>
        </w:tc>
        <w:tc>
          <w:tcPr>
            <w:tcW w:w="2410" w:type="dxa"/>
            <w:vAlign w:val="center"/>
          </w:tcPr>
          <w:p w:rsidR="009756EE" w:rsidRDefault="00B4319F">
            <w:pPr>
              <w:adjustRightInd w:val="0"/>
              <w:snapToGrid w:val="0"/>
              <w:jc w:val="center"/>
              <w:outlineLvl w:val="1"/>
              <w:rPr>
                <w:rFonts w:asciiTheme="minorEastAsia" w:eastAsiaTheme="minorEastAsia" w:hAnsiTheme="minorEastAsia"/>
                <w:b/>
                <w:szCs w:val="21"/>
              </w:rPr>
            </w:pPr>
            <w:r>
              <w:rPr>
                <w:rFonts w:asciiTheme="minorEastAsia" w:eastAsiaTheme="minorEastAsia" w:hAnsiTheme="minorEastAsia"/>
                <w:b/>
                <w:i/>
                <w:szCs w:val="21"/>
              </w:rPr>
              <w:t>T</w:t>
            </w:r>
            <w:r>
              <w:rPr>
                <w:rFonts w:asciiTheme="minorEastAsia" w:eastAsiaTheme="minorEastAsia" w:hAnsiTheme="minorEastAsia"/>
                <w:b/>
                <w:szCs w:val="21"/>
                <w:vertAlign w:val="subscript"/>
              </w:rPr>
              <w:t>max</w:t>
            </w:r>
            <w:r>
              <w:rPr>
                <w:rFonts w:asciiTheme="minorEastAsia" w:eastAsiaTheme="minorEastAsia" w:hAnsiTheme="minorEastAsia" w:hint="eastAsia"/>
                <w:b/>
                <w:szCs w:val="21"/>
              </w:rPr>
              <w:t>（℃）</w:t>
            </w: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145</w:t>
            </w:r>
          </w:p>
        </w:tc>
        <w:tc>
          <w:tcPr>
            <w:tcW w:w="2483"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639.4</w:t>
            </w:r>
          </w:p>
        </w:tc>
        <w:tc>
          <w:tcPr>
            <w:tcW w:w="2410"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671.0</w:t>
            </w: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lastRenderedPageBreak/>
              <w:t>135</w:t>
            </w:r>
          </w:p>
        </w:tc>
        <w:tc>
          <w:tcPr>
            <w:tcW w:w="2483"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663.5</w:t>
            </w:r>
          </w:p>
        </w:tc>
        <w:tc>
          <w:tcPr>
            <w:tcW w:w="2410"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697.5</w:t>
            </w: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125</w:t>
            </w:r>
          </w:p>
        </w:tc>
        <w:tc>
          <w:tcPr>
            <w:tcW w:w="2483"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682.8</w:t>
            </w:r>
          </w:p>
        </w:tc>
        <w:tc>
          <w:tcPr>
            <w:tcW w:w="2410"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716.1</w:t>
            </w: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115</w:t>
            </w:r>
          </w:p>
        </w:tc>
        <w:tc>
          <w:tcPr>
            <w:tcW w:w="2483"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697.9</w:t>
            </w:r>
          </w:p>
        </w:tc>
        <w:tc>
          <w:tcPr>
            <w:tcW w:w="2410"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728.9</w:t>
            </w: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105</w:t>
            </w:r>
          </w:p>
        </w:tc>
        <w:tc>
          <w:tcPr>
            <w:tcW w:w="2483"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709.3</w:t>
            </w:r>
          </w:p>
        </w:tc>
        <w:tc>
          <w:tcPr>
            <w:tcW w:w="2410"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737.4</w:t>
            </w: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95</w:t>
            </w:r>
          </w:p>
        </w:tc>
        <w:tc>
          <w:tcPr>
            <w:tcW w:w="2483"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717.3</w:t>
            </w:r>
          </w:p>
        </w:tc>
        <w:tc>
          <w:tcPr>
            <w:tcW w:w="2410"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742.8</w:t>
            </w: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85</w:t>
            </w:r>
          </w:p>
        </w:tc>
        <w:tc>
          <w:tcPr>
            <w:tcW w:w="2483"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721.8</w:t>
            </w:r>
          </w:p>
        </w:tc>
        <w:tc>
          <w:tcPr>
            <w:tcW w:w="2410"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745.9</w:t>
            </w: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75</w:t>
            </w:r>
          </w:p>
        </w:tc>
        <w:tc>
          <w:tcPr>
            <w:tcW w:w="2483"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722.7</w:t>
            </w:r>
          </w:p>
        </w:tc>
        <w:tc>
          <w:tcPr>
            <w:tcW w:w="2410"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747.0</w:t>
            </w: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65</w:t>
            </w:r>
          </w:p>
        </w:tc>
        <w:tc>
          <w:tcPr>
            <w:tcW w:w="2483"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719.6</w:t>
            </w:r>
          </w:p>
        </w:tc>
        <w:tc>
          <w:tcPr>
            <w:tcW w:w="2410"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746.0</w:t>
            </w: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55</w:t>
            </w:r>
          </w:p>
        </w:tc>
        <w:tc>
          <w:tcPr>
            <w:tcW w:w="2483"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711.9</w:t>
            </w:r>
          </w:p>
        </w:tc>
        <w:tc>
          <w:tcPr>
            <w:tcW w:w="2410"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742.5</w:t>
            </w: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45</w:t>
            </w:r>
          </w:p>
        </w:tc>
        <w:tc>
          <w:tcPr>
            <w:tcW w:w="2483"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698.8</w:t>
            </w:r>
          </w:p>
        </w:tc>
        <w:tc>
          <w:tcPr>
            <w:tcW w:w="2410"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735.5</w:t>
            </w: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35</w:t>
            </w:r>
          </w:p>
        </w:tc>
        <w:tc>
          <w:tcPr>
            <w:tcW w:w="2483"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679.3</w:t>
            </w:r>
          </w:p>
        </w:tc>
        <w:tc>
          <w:tcPr>
            <w:tcW w:w="2410"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723.5</w:t>
            </w: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25</w:t>
            </w:r>
          </w:p>
        </w:tc>
        <w:tc>
          <w:tcPr>
            <w:tcW w:w="2483"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652.3</w:t>
            </w:r>
          </w:p>
        </w:tc>
        <w:tc>
          <w:tcPr>
            <w:tcW w:w="2410"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705.0</w:t>
            </w: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15</w:t>
            </w:r>
          </w:p>
        </w:tc>
        <w:tc>
          <w:tcPr>
            <w:tcW w:w="2483"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616.2</w:t>
            </w:r>
          </w:p>
        </w:tc>
        <w:tc>
          <w:tcPr>
            <w:tcW w:w="2410"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677.5</w:t>
            </w: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5</w:t>
            </w:r>
          </w:p>
        </w:tc>
        <w:tc>
          <w:tcPr>
            <w:tcW w:w="2483"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569.5</w:t>
            </w:r>
          </w:p>
        </w:tc>
        <w:tc>
          <w:tcPr>
            <w:tcW w:w="2410" w:type="dxa"/>
            <w:vAlign w:val="center"/>
          </w:tcPr>
          <w:p w:rsidR="009756EE" w:rsidRDefault="00B4319F">
            <w:pPr>
              <w:adjustRightInd w:val="0"/>
              <w:snapToGrid w:val="0"/>
              <w:jc w:val="center"/>
              <w:outlineLvl w:val="1"/>
              <w:rPr>
                <w:rFonts w:eastAsia="仿宋_GB2312"/>
                <w:szCs w:val="21"/>
              </w:rPr>
            </w:pPr>
            <w:r>
              <w:rPr>
                <w:rFonts w:eastAsia="仿宋_GB2312" w:hint="eastAsia"/>
                <w:szCs w:val="21"/>
              </w:rPr>
              <w:t>638.6</w:t>
            </w:r>
          </w:p>
        </w:tc>
      </w:tr>
    </w:tbl>
    <w:p w:rsidR="00000000" w:rsidRDefault="00B4319F" w:rsidP="001F12D3">
      <w:pPr>
        <w:numPr>
          <w:ilvl w:val="0"/>
          <w:numId w:val="1"/>
        </w:numPr>
        <w:tabs>
          <w:tab w:val="left" w:pos="0"/>
        </w:tabs>
        <w:snapToGrid w:val="0"/>
        <w:spacing w:beforeLines="100" w:line="360" w:lineRule="auto"/>
        <w:ind w:left="0" w:firstLine="0"/>
        <w:outlineLvl w:val="0"/>
        <w:rPr>
          <w:rFonts w:asciiTheme="minorEastAsia" w:eastAsiaTheme="minorEastAsia" w:hAnsiTheme="minorEastAsia"/>
          <w:b/>
          <w:sz w:val="28"/>
          <w:szCs w:val="28"/>
        </w:rPr>
        <w:pPrChange w:id="30" w:author="张雯" w:date="2022-04-11T18:24:00Z">
          <w:pPr>
            <w:numPr>
              <w:numId w:val="1"/>
            </w:numPr>
            <w:tabs>
              <w:tab w:val="left" w:pos="0"/>
              <w:tab w:val="left" w:pos="360"/>
            </w:tabs>
            <w:snapToGrid w:val="0"/>
            <w:spacing w:beforeLines="100" w:line="360" w:lineRule="auto"/>
            <w:ind w:left="360" w:hanging="360"/>
            <w:outlineLvl w:val="0"/>
          </w:pPr>
        </w:pPrChange>
      </w:pPr>
      <w:bookmarkStart w:id="31" w:name="_Toc524433049"/>
      <w:r>
        <w:rPr>
          <w:rFonts w:asciiTheme="minorEastAsia" w:eastAsiaTheme="minorEastAsia" w:hAnsiTheme="minorEastAsia" w:hint="eastAsia"/>
          <w:b/>
          <w:sz w:val="28"/>
          <w:szCs w:val="28"/>
        </w:rPr>
        <w:t>校准条件</w:t>
      </w:r>
      <w:bookmarkEnd w:id="31"/>
    </w:p>
    <w:p w:rsidR="00000000" w:rsidRDefault="00B4319F" w:rsidP="001F12D3">
      <w:pPr>
        <w:spacing w:afterLines="50" w:line="360" w:lineRule="auto"/>
        <w:ind w:rightChars="-324" w:right="-680"/>
        <w:outlineLvl w:val="1"/>
        <w:rPr>
          <w:sz w:val="24"/>
        </w:rPr>
        <w:pPrChange w:id="32" w:author="张雯" w:date="2022-04-11T18:24:00Z">
          <w:pPr>
            <w:spacing w:afterLines="50" w:line="360" w:lineRule="auto"/>
            <w:ind w:rightChars="-324" w:right="-680"/>
            <w:outlineLvl w:val="1"/>
          </w:pPr>
        </w:pPrChange>
      </w:pPr>
      <w:r>
        <w:rPr>
          <w:rFonts w:hint="eastAsia"/>
          <w:b/>
          <w:sz w:val="24"/>
        </w:rPr>
        <w:t>5.1</w:t>
      </w:r>
      <w:r>
        <w:rPr>
          <w:sz w:val="24"/>
        </w:rPr>
        <w:t>环境条件</w:t>
      </w:r>
    </w:p>
    <w:p w:rsidR="00000000" w:rsidRDefault="00B4319F" w:rsidP="001F12D3">
      <w:pPr>
        <w:widowControl/>
        <w:tabs>
          <w:tab w:val="left" w:pos="3885"/>
        </w:tabs>
        <w:spacing w:afterLines="50" w:line="440" w:lineRule="exact"/>
        <w:jc w:val="left"/>
        <w:rPr>
          <w:sz w:val="24"/>
        </w:rPr>
        <w:pPrChange w:id="33" w:author="张雯" w:date="2022-04-11T18:24:00Z">
          <w:pPr>
            <w:widowControl/>
            <w:tabs>
              <w:tab w:val="left" w:pos="3885"/>
            </w:tabs>
            <w:spacing w:afterLines="50" w:line="440" w:lineRule="exact"/>
            <w:jc w:val="left"/>
          </w:pPr>
        </w:pPrChange>
      </w:pPr>
      <w:r>
        <w:rPr>
          <w:rFonts w:hint="eastAsia"/>
          <w:b/>
          <w:sz w:val="24"/>
        </w:rPr>
        <w:t>5</w:t>
      </w:r>
      <w:r>
        <w:rPr>
          <w:b/>
          <w:sz w:val="24"/>
        </w:rPr>
        <w:t>.1.1</w:t>
      </w:r>
      <w:r>
        <w:rPr>
          <w:sz w:val="24"/>
        </w:rPr>
        <w:t>环境温度：</w:t>
      </w:r>
      <w:r>
        <w:rPr>
          <w:rFonts w:hint="eastAsia"/>
          <w:sz w:val="24"/>
        </w:rPr>
        <w:t>15</w:t>
      </w:r>
      <w:ins w:id="34" w:author="王丽" w:date="2022-04-08T14:21:00Z">
        <w:r w:rsidR="00EE486F">
          <w:rPr>
            <w:rFonts w:hint="eastAsia"/>
            <w:sz w:val="24"/>
          </w:rPr>
          <w:t xml:space="preserve"> </w:t>
        </w:r>
      </w:ins>
      <w:r>
        <w:rPr>
          <w:rFonts w:ascii="宋体" w:hAnsi="宋体" w:cs="宋体" w:hint="eastAsia"/>
          <w:sz w:val="24"/>
        </w:rPr>
        <w:t>℃</w:t>
      </w:r>
      <w:r>
        <w:rPr>
          <w:rFonts w:hint="eastAsia"/>
          <w:sz w:val="24"/>
        </w:rPr>
        <w:t>～</w:t>
      </w:r>
      <w:r>
        <w:rPr>
          <w:rFonts w:hint="eastAsia"/>
          <w:sz w:val="24"/>
        </w:rPr>
        <w:t xml:space="preserve">35 </w:t>
      </w:r>
      <w:r>
        <w:rPr>
          <w:rFonts w:ascii="宋体" w:hAnsi="宋体" w:cs="宋体" w:hint="eastAsia"/>
          <w:sz w:val="24"/>
        </w:rPr>
        <w:t>℃</w:t>
      </w:r>
      <w:r>
        <w:rPr>
          <w:rFonts w:hint="eastAsia"/>
          <w:sz w:val="24"/>
        </w:rPr>
        <w:t>，校准过程中环境温度变化不超过±</w:t>
      </w:r>
      <w:r>
        <w:rPr>
          <w:rFonts w:hint="eastAsia"/>
          <w:sz w:val="24"/>
        </w:rPr>
        <w:t>5</w:t>
      </w:r>
      <w:ins w:id="35" w:author="王丽" w:date="2022-04-08T14:21:00Z">
        <w:r w:rsidR="00EE486F">
          <w:rPr>
            <w:rFonts w:hint="eastAsia"/>
            <w:sz w:val="24"/>
          </w:rPr>
          <w:t xml:space="preserve"> </w:t>
        </w:r>
      </w:ins>
      <w:r>
        <w:rPr>
          <w:rFonts w:ascii="宋体" w:hAnsi="宋体" w:cs="宋体" w:hint="eastAsia"/>
          <w:sz w:val="24"/>
        </w:rPr>
        <w:t>℃</w:t>
      </w:r>
      <w:r>
        <w:rPr>
          <w:rFonts w:ascii="宋体" w:hAnsi="宋体" w:hint="eastAsia"/>
          <w:sz w:val="24"/>
        </w:rPr>
        <w:t>。</w:t>
      </w:r>
    </w:p>
    <w:p w:rsidR="00000000" w:rsidRDefault="00B4319F" w:rsidP="001F12D3">
      <w:pPr>
        <w:widowControl/>
        <w:tabs>
          <w:tab w:val="left" w:pos="3885"/>
        </w:tabs>
        <w:spacing w:afterLines="50" w:line="440" w:lineRule="exact"/>
        <w:jc w:val="left"/>
        <w:rPr>
          <w:sz w:val="24"/>
        </w:rPr>
        <w:pPrChange w:id="36" w:author="张雯" w:date="2022-04-11T18:24:00Z">
          <w:pPr>
            <w:widowControl/>
            <w:tabs>
              <w:tab w:val="left" w:pos="3885"/>
            </w:tabs>
            <w:spacing w:afterLines="50" w:line="440" w:lineRule="exact"/>
            <w:jc w:val="left"/>
          </w:pPr>
        </w:pPrChange>
      </w:pPr>
      <w:r>
        <w:rPr>
          <w:rFonts w:hint="eastAsia"/>
          <w:b/>
          <w:sz w:val="24"/>
        </w:rPr>
        <w:t>5</w:t>
      </w:r>
      <w:r>
        <w:rPr>
          <w:b/>
          <w:sz w:val="24"/>
        </w:rPr>
        <w:t>.1.2</w:t>
      </w:r>
      <w:r>
        <w:rPr>
          <w:sz w:val="24"/>
        </w:rPr>
        <w:t>相对湿度：</w:t>
      </w:r>
      <w:r>
        <w:rPr>
          <w:rFonts w:hint="eastAsia"/>
          <w:sz w:val="24"/>
        </w:rPr>
        <w:t>≤</w:t>
      </w:r>
      <w:r>
        <w:rPr>
          <w:rFonts w:hint="eastAsia"/>
          <w:sz w:val="24"/>
        </w:rPr>
        <w:t>80</w:t>
      </w:r>
      <w:del w:id="37" w:author="王丽" w:date="2022-04-08T14:21:00Z">
        <w:r w:rsidDel="00EE486F">
          <w:rPr>
            <w:rFonts w:hint="eastAsia"/>
            <w:sz w:val="24"/>
          </w:rPr>
          <w:delText xml:space="preserve"> </w:delText>
        </w:r>
      </w:del>
      <w:r>
        <w:rPr>
          <w:rFonts w:hint="eastAsia"/>
          <w:sz w:val="24"/>
        </w:rPr>
        <w:t>%</w:t>
      </w:r>
      <w:ins w:id="38" w:author="王丽" w:date="2022-04-08T14:21:00Z">
        <w:r w:rsidR="00EE486F">
          <w:rPr>
            <w:rFonts w:hint="eastAsia"/>
            <w:sz w:val="24"/>
          </w:rPr>
          <w:t xml:space="preserve"> </w:t>
        </w:r>
      </w:ins>
      <w:r>
        <w:rPr>
          <w:rFonts w:hint="eastAsia"/>
          <w:sz w:val="24"/>
        </w:rPr>
        <w:t>RH</w:t>
      </w:r>
      <w:r>
        <w:rPr>
          <w:sz w:val="24"/>
        </w:rPr>
        <w:t>。</w:t>
      </w:r>
    </w:p>
    <w:p w:rsidR="00000000" w:rsidRDefault="00B4319F" w:rsidP="001F12D3">
      <w:pPr>
        <w:snapToGrid w:val="0"/>
        <w:spacing w:afterLines="50" w:line="440" w:lineRule="exact"/>
        <w:ind w:rightChars="-324" w:right="-680"/>
        <w:outlineLvl w:val="1"/>
        <w:rPr>
          <w:sz w:val="24"/>
        </w:rPr>
        <w:pPrChange w:id="39" w:author="张雯" w:date="2022-04-11T18:24:00Z">
          <w:pPr>
            <w:snapToGrid w:val="0"/>
            <w:spacing w:afterLines="50" w:line="440" w:lineRule="exact"/>
            <w:ind w:rightChars="-324" w:right="-680"/>
            <w:outlineLvl w:val="1"/>
          </w:pPr>
        </w:pPrChange>
      </w:pPr>
      <w:r>
        <w:rPr>
          <w:rFonts w:hint="eastAsia"/>
          <w:b/>
          <w:sz w:val="24"/>
        </w:rPr>
        <w:t>5.2</w:t>
      </w:r>
      <w:r>
        <w:rPr>
          <w:rFonts w:hint="eastAsia"/>
          <w:sz w:val="24"/>
        </w:rPr>
        <w:t>校准设备</w:t>
      </w:r>
    </w:p>
    <w:p w:rsidR="00000000" w:rsidRDefault="00B4319F" w:rsidP="001F12D3">
      <w:pPr>
        <w:snapToGrid w:val="0"/>
        <w:spacing w:afterLines="50" w:line="440" w:lineRule="exact"/>
        <w:ind w:rightChars="-324" w:right="-680"/>
        <w:outlineLvl w:val="1"/>
        <w:rPr>
          <w:sz w:val="24"/>
        </w:rPr>
      </w:pPr>
      <w:r>
        <w:rPr>
          <w:rFonts w:hint="eastAsia"/>
          <w:b/>
          <w:sz w:val="24"/>
        </w:rPr>
        <w:t>5.2.1</w:t>
      </w:r>
      <w:r>
        <w:rPr>
          <w:rFonts w:hint="eastAsia"/>
          <w:sz w:val="24"/>
        </w:rPr>
        <w:t>建筑材料不燃性试验炉校准装置</w:t>
      </w:r>
    </w:p>
    <w:p w:rsidR="00000000" w:rsidRDefault="00B4319F" w:rsidP="001F12D3">
      <w:pPr>
        <w:snapToGrid w:val="0"/>
        <w:spacing w:afterLines="50" w:line="440" w:lineRule="exact"/>
        <w:ind w:rightChars="-324" w:right="-680"/>
        <w:outlineLvl w:val="1"/>
        <w:rPr>
          <w:sz w:val="24"/>
        </w:rPr>
      </w:pPr>
      <w:r>
        <w:rPr>
          <w:rFonts w:hint="eastAsia"/>
          <w:sz w:val="24"/>
        </w:rPr>
        <w:t xml:space="preserve">     </w:t>
      </w:r>
      <w:r>
        <w:rPr>
          <w:rFonts w:hint="eastAsia"/>
          <w:sz w:val="24"/>
        </w:rPr>
        <w:t>主要技术指标：</w:t>
      </w:r>
    </w:p>
    <w:p w:rsidR="00000000" w:rsidRDefault="00B4319F" w:rsidP="001F12D3">
      <w:pPr>
        <w:numPr>
          <w:ilvl w:val="0"/>
          <w:numId w:val="2"/>
        </w:numPr>
        <w:snapToGrid w:val="0"/>
        <w:spacing w:afterLines="50" w:line="440" w:lineRule="exact"/>
        <w:ind w:rightChars="-324" w:right="-680"/>
        <w:outlineLvl w:val="1"/>
        <w:rPr>
          <w:rFonts w:ascii="宋体" w:hAnsi="宋体" w:cs="宋体"/>
          <w:sz w:val="24"/>
        </w:rPr>
        <w:pPrChange w:id="40" w:author="张雯" w:date="2022-04-11T18:24:00Z">
          <w:pPr>
            <w:numPr>
              <w:numId w:val="2"/>
            </w:numPr>
            <w:snapToGrid w:val="0"/>
            <w:spacing w:afterLines="50" w:line="440" w:lineRule="exact"/>
            <w:ind w:left="420" w:rightChars="-324" w:right="-680"/>
            <w:outlineLvl w:val="1"/>
          </w:pPr>
        </w:pPrChange>
      </w:pPr>
      <w:r>
        <w:rPr>
          <w:rFonts w:hint="eastAsia"/>
          <w:sz w:val="24"/>
        </w:rPr>
        <w:t>温度测量范围：</w:t>
      </w:r>
      <w:r>
        <w:rPr>
          <w:rFonts w:hint="eastAsia"/>
          <w:sz w:val="24"/>
        </w:rPr>
        <w:t>(650</w:t>
      </w:r>
      <w:r>
        <w:rPr>
          <w:rFonts w:hint="eastAsia"/>
          <w:sz w:val="24"/>
        </w:rPr>
        <w:t>～</w:t>
      </w:r>
      <w:r>
        <w:rPr>
          <w:rFonts w:hint="eastAsia"/>
          <w:sz w:val="24"/>
        </w:rPr>
        <w:t>900)</w:t>
      </w:r>
      <w:r>
        <w:rPr>
          <w:rFonts w:ascii="宋体" w:hAnsi="宋体" w:cs="宋体" w:hint="eastAsia"/>
          <w:sz w:val="24"/>
        </w:rPr>
        <w:t>℃；</w:t>
      </w:r>
    </w:p>
    <w:p w:rsidR="00000000" w:rsidRDefault="00B4319F" w:rsidP="001F12D3">
      <w:pPr>
        <w:numPr>
          <w:ilvl w:val="0"/>
          <w:numId w:val="2"/>
        </w:numPr>
        <w:snapToGrid w:val="0"/>
        <w:spacing w:afterLines="50" w:line="440" w:lineRule="exact"/>
        <w:ind w:rightChars="-324" w:right="-680"/>
        <w:outlineLvl w:val="1"/>
        <w:rPr>
          <w:sz w:val="24"/>
        </w:rPr>
        <w:pPrChange w:id="41" w:author="张雯" w:date="2022-04-11T18:24:00Z">
          <w:pPr>
            <w:numPr>
              <w:numId w:val="2"/>
            </w:numPr>
            <w:snapToGrid w:val="0"/>
            <w:spacing w:afterLines="50" w:line="440" w:lineRule="exact"/>
            <w:ind w:left="420" w:rightChars="-324" w:right="-680"/>
            <w:outlineLvl w:val="1"/>
          </w:pPr>
        </w:pPrChange>
      </w:pPr>
      <w:r>
        <w:rPr>
          <w:rFonts w:hint="eastAsia"/>
          <w:sz w:val="24"/>
        </w:rPr>
        <w:t>温度分辨力不低于</w:t>
      </w:r>
      <w:r>
        <w:rPr>
          <w:rFonts w:hint="eastAsia"/>
          <w:sz w:val="24"/>
        </w:rPr>
        <w:t>0.1</w:t>
      </w:r>
      <w:ins w:id="42" w:author="王丽" w:date="2022-04-08T14:22:00Z">
        <w:r w:rsidR="00EE486F">
          <w:rPr>
            <w:rFonts w:hint="eastAsia"/>
            <w:sz w:val="24"/>
          </w:rPr>
          <w:t xml:space="preserve"> </w:t>
        </w:r>
      </w:ins>
      <w:r>
        <w:rPr>
          <w:rFonts w:hint="eastAsia"/>
          <w:sz w:val="24"/>
        </w:rPr>
        <w:t>℃，最大允许误差：±</w:t>
      </w:r>
      <w:r>
        <w:rPr>
          <w:rFonts w:hint="eastAsia"/>
          <w:sz w:val="24"/>
        </w:rPr>
        <w:t>1.5</w:t>
      </w:r>
      <w:ins w:id="43" w:author="王丽" w:date="2022-04-08T14:22:00Z">
        <w:r w:rsidR="00EE486F">
          <w:rPr>
            <w:rFonts w:hint="eastAsia"/>
            <w:sz w:val="24"/>
          </w:rPr>
          <w:t xml:space="preserve"> </w:t>
        </w:r>
      </w:ins>
      <w:r>
        <w:rPr>
          <w:rFonts w:ascii="宋体" w:hAnsi="宋体" w:cs="宋体" w:hint="eastAsia"/>
          <w:sz w:val="24"/>
        </w:rPr>
        <w:t>℃。</w:t>
      </w:r>
    </w:p>
    <w:p w:rsidR="00000000" w:rsidRDefault="00B4319F" w:rsidP="001F12D3">
      <w:pPr>
        <w:snapToGrid w:val="0"/>
        <w:spacing w:afterLines="50" w:line="440" w:lineRule="exact"/>
        <w:ind w:left="420" w:rightChars="-324" w:right="-680"/>
        <w:outlineLvl w:val="1"/>
        <w:rPr>
          <w:rFonts w:ascii="仿宋" w:eastAsia="仿宋" w:hAnsi="仿宋" w:cs="仿宋"/>
          <w:sz w:val="24"/>
        </w:rPr>
        <w:pPrChange w:id="44" w:author="张雯" w:date="2022-04-11T18:24:00Z">
          <w:pPr>
            <w:snapToGrid w:val="0"/>
            <w:spacing w:afterLines="50" w:line="440" w:lineRule="exact"/>
            <w:ind w:left="420" w:rightChars="-324" w:right="-680"/>
            <w:outlineLvl w:val="1"/>
          </w:pPr>
        </w:pPrChange>
      </w:pPr>
      <w:r>
        <w:rPr>
          <w:rFonts w:ascii="仿宋" w:eastAsia="仿宋" w:hAnsi="仿宋" w:cs="仿宋" w:hint="eastAsia"/>
          <w:sz w:val="24"/>
        </w:rPr>
        <w:t>注：校准设备也可选择热电偶和温度二次仪表，其中至少1只一级S型热电偶，并经检测筛选使其在测量范围内最大允许误差不超过0.8℃；3只一级K型热电偶，并经检测筛选使其一致性误差控制在±0.5℃之内。温度二次仪表的选择可参照</w:t>
      </w:r>
      <w:r>
        <w:rPr>
          <w:rFonts w:eastAsia="仿宋"/>
          <w:sz w:val="24"/>
        </w:rPr>
        <w:t>JJF 1170-20</w:t>
      </w:r>
      <w:r>
        <w:rPr>
          <w:rFonts w:eastAsia="仿宋" w:hint="eastAsia"/>
          <w:sz w:val="24"/>
        </w:rPr>
        <w:t>10</w:t>
      </w:r>
      <w:r>
        <w:rPr>
          <w:rFonts w:ascii="仿宋" w:eastAsia="仿宋" w:hAnsi="仿宋" w:cs="仿宋" w:hint="eastAsia"/>
          <w:sz w:val="24"/>
        </w:rPr>
        <w:t>标准，并满足校准装置最大允许误差±1.5℃的要求。</w:t>
      </w:r>
    </w:p>
    <w:p w:rsidR="00000000" w:rsidRDefault="00B4319F" w:rsidP="001F12D3">
      <w:pPr>
        <w:snapToGrid w:val="0"/>
        <w:spacing w:afterLines="50" w:line="440" w:lineRule="exact"/>
        <w:ind w:rightChars="-324" w:right="-680"/>
        <w:outlineLvl w:val="1"/>
        <w:rPr>
          <w:rFonts w:ascii="宋体" w:hAnsi="宋体" w:cs="宋体"/>
          <w:sz w:val="24"/>
        </w:rPr>
        <w:pPrChange w:id="45" w:author="张雯" w:date="2022-04-11T18:24:00Z">
          <w:pPr>
            <w:snapToGrid w:val="0"/>
            <w:spacing w:afterLines="50" w:line="440" w:lineRule="exact"/>
            <w:ind w:rightChars="-324" w:right="-680"/>
            <w:outlineLvl w:val="1"/>
          </w:pPr>
        </w:pPrChange>
      </w:pPr>
      <w:r>
        <w:rPr>
          <w:rFonts w:ascii="宋体" w:hAnsi="宋体" w:cs="宋体" w:hint="eastAsia"/>
          <w:sz w:val="24"/>
        </w:rPr>
        <w:lastRenderedPageBreak/>
        <w:t xml:space="preserve">    校准装置须经过计量校准。</w:t>
      </w:r>
    </w:p>
    <w:p w:rsidR="00000000" w:rsidRDefault="00B4319F" w:rsidP="001F12D3">
      <w:pPr>
        <w:snapToGrid w:val="0"/>
        <w:spacing w:afterLines="50" w:line="440" w:lineRule="exact"/>
        <w:ind w:rightChars="14" w:right="29"/>
        <w:outlineLvl w:val="1"/>
        <w:rPr>
          <w:sz w:val="24"/>
        </w:rPr>
      </w:pPr>
      <w:r>
        <w:rPr>
          <w:rFonts w:hint="eastAsia"/>
          <w:b/>
          <w:sz w:val="24"/>
        </w:rPr>
        <w:t>5.2.</w:t>
      </w:r>
      <w:bookmarkStart w:id="46" w:name="_Toc524433050"/>
      <w:r>
        <w:rPr>
          <w:rFonts w:hint="eastAsia"/>
          <w:b/>
          <w:sz w:val="24"/>
        </w:rPr>
        <w:t xml:space="preserve">2 </w:t>
      </w:r>
      <w:r>
        <w:rPr>
          <w:rFonts w:hint="eastAsia"/>
          <w:sz w:val="24"/>
        </w:rPr>
        <w:t>校准专用支架</w:t>
      </w:r>
    </w:p>
    <w:p w:rsidR="00000000" w:rsidRDefault="00B4319F" w:rsidP="001F12D3">
      <w:pPr>
        <w:snapToGrid w:val="0"/>
        <w:spacing w:afterLines="50" w:line="440" w:lineRule="exact"/>
        <w:ind w:rightChars="14" w:right="29" w:firstLine="435"/>
        <w:outlineLvl w:val="1"/>
        <w:rPr>
          <w:sz w:val="24"/>
        </w:rPr>
        <w:pPrChange w:id="47" w:author="张雯" w:date="2022-04-11T18:24:00Z">
          <w:pPr>
            <w:snapToGrid w:val="0"/>
            <w:spacing w:afterLines="50" w:line="440" w:lineRule="exact"/>
            <w:ind w:rightChars="14" w:right="29" w:firstLine="435"/>
            <w:outlineLvl w:val="1"/>
          </w:pPr>
        </w:pPrChange>
      </w:pPr>
      <w:r>
        <w:rPr>
          <w:rFonts w:hint="eastAsia"/>
          <w:sz w:val="24"/>
        </w:rPr>
        <w:t>校准专用支架包括炉壁温度校准专用支架和炉内温度校准专用支架，炉壁温度校准专用支架由定位杆和传感器支架组成，其结构参见附录</w:t>
      </w:r>
      <w:r>
        <w:rPr>
          <w:rFonts w:hint="eastAsia"/>
          <w:sz w:val="24"/>
        </w:rPr>
        <w:t>A</w:t>
      </w:r>
      <w:r>
        <w:rPr>
          <w:rFonts w:hint="eastAsia"/>
          <w:sz w:val="24"/>
        </w:rPr>
        <w:t>图</w:t>
      </w:r>
      <w:r>
        <w:rPr>
          <w:rFonts w:hint="eastAsia"/>
          <w:sz w:val="24"/>
        </w:rPr>
        <w:t>A1</w:t>
      </w:r>
      <w:r>
        <w:rPr>
          <w:rFonts w:hint="eastAsia"/>
          <w:sz w:val="24"/>
        </w:rPr>
        <w:t>，炉内温度校准专用支架由定位杆和传感器移动杆组成，其结构参见附录</w:t>
      </w:r>
      <w:r>
        <w:rPr>
          <w:rFonts w:hint="eastAsia"/>
          <w:sz w:val="24"/>
        </w:rPr>
        <w:t>A</w:t>
      </w:r>
      <w:r>
        <w:rPr>
          <w:rFonts w:hint="eastAsia"/>
          <w:sz w:val="24"/>
        </w:rPr>
        <w:t>图</w:t>
      </w:r>
      <w:r>
        <w:rPr>
          <w:rFonts w:hint="eastAsia"/>
          <w:sz w:val="24"/>
        </w:rPr>
        <w:t>A2</w:t>
      </w:r>
      <w:r>
        <w:rPr>
          <w:rFonts w:hint="eastAsia"/>
          <w:sz w:val="24"/>
        </w:rPr>
        <w:t>。</w:t>
      </w:r>
    </w:p>
    <w:p w:rsidR="00000000" w:rsidRDefault="00B4319F" w:rsidP="001F12D3">
      <w:pPr>
        <w:numPr>
          <w:ilvl w:val="0"/>
          <w:numId w:val="1"/>
        </w:numPr>
        <w:tabs>
          <w:tab w:val="left" w:pos="0"/>
        </w:tabs>
        <w:snapToGrid w:val="0"/>
        <w:spacing w:beforeLines="100" w:line="360" w:lineRule="auto"/>
        <w:ind w:left="0" w:firstLine="0"/>
        <w:outlineLvl w:val="0"/>
        <w:rPr>
          <w:rFonts w:asciiTheme="minorEastAsia" w:eastAsiaTheme="minorEastAsia" w:hAnsiTheme="minorEastAsia"/>
          <w:b/>
          <w:sz w:val="28"/>
          <w:szCs w:val="28"/>
        </w:rPr>
        <w:pPrChange w:id="48" w:author="张雯" w:date="2022-04-11T18:24:00Z">
          <w:pPr>
            <w:numPr>
              <w:numId w:val="1"/>
            </w:numPr>
            <w:tabs>
              <w:tab w:val="left" w:pos="0"/>
              <w:tab w:val="left" w:pos="360"/>
            </w:tabs>
            <w:snapToGrid w:val="0"/>
            <w:spacing w:beforeLines="100" w:line="360" w:lineRule="auto"/>
            <w:ind w:left="360" w:hanging="360"/>
            <w:outlineLvl w:val="0"/>
          </w:pPr>
        </w:pPrChange>
      </w:pPr>
      <w:r>
        <w:rPr>
          <w:rFonts w:asciiTheme="minorEastAsia" w:eastAsiaTheme="minorEastAsia" w:hAnsiTheme="minorEastAsia" w:hint="eastAsia"/>
          <w:b/>
          <w:sz w:val="28"/>
          <w:szCs w:val="28"/>
        </w:rPr>
        <w:t>校准项目和校准方法</w:t>
      </w:r>
      <w:bookmarkEnd w:id="46"/>
    </w:p>
    <w:p w:rsidR="00B030AC" w:rsidRDefault="00B4319F" w:rsidP="001F12D3">
      <w:pPr>
        <w:snapToGrid w:val="0"/>
        <w:spacing w:afterLines="50" w:line="360" w:lineRule="auto"/>
        <w:ind w:rightChars="14" w:right="29"/>
        <w:outlineLvl w:val="1"/>
        <w:rPr>
          <w:b/>
          <w:sz w:val="24"/>
        </w:rPr>
      </w:pPr>
      <w:r>
        <w:rPr>
          <w:rFonts w:hint="eastAsia"/>
          <w:b/>
          <w:sz w:val="24"/>
        </w:rPr>
        <w:t>6.1</w:t>
      </w:r>
      <w:r>
        <w:rPr>
          <w:rFonts w:hint="eastAsia"/>
          <w:sz w:val="24"/>
        </w:rPr>
        <w:t>校准前准备</w:t>
      </w:r>
    </w:p>
    <w:p w:rsidR="00B030AC" w:rsidRDefault="00B4319F" w:rsidP="001F12D3">
      <w:pPr>
        <w:snapToGrid w:val="0"/>
        <w:spacing w:afterLines="50" w:line="360" w:lineRule="auto"/>
        <w:ind w:rightChars="14" w:right="29" w:firstLineChars="196" w:firstLine="470"/>
        <w:outlineLvl w:val="1"/>
        <w:rPr>
          <w:sz w:val="24"/>
        </w:rPr>
      </w:pPr>
      <w:r>
        <w:rPr>
          <w:rFonts w:hint="eastAsia"/>
          <w:sz w:val="24"/>
        </w:rPr>
        <w:t>校准前应确保试验装置处于良好工作状态，如空气稳流器整洁畅通、校准专用支架能平稳插入，外套管和铰链座活动正常，保证校准热电偶能准确定位于试验炉规定位置。</w:t>
      </w:r>
    </w:p>
    <w:p w:rsidR="00000000" w:rsidRDefault="00B4319F" w:rsidP="001F12D3">
      <w:pPr>
        <w:snapToGrid w:val="0"/>
        <w:spacing w:afterLines="50" w:line="360" w:lineRule="auto"/>
        <w:ind w:rightChars="14" w:right="29"/>
        <w:outlineLvl w:val="1"/>
        <w:rPr>
          <w:sz w:val="24"/>
        </w:rPr>
      </w:pPr>
      <w:r>
        <w:rPr>
          <w:rFonts w:hint="eastAsia"/>
          <w:b/>
          <w:sz w:val="24"/>
        </w:rPr>
        <w:t xml:space="preserve">6.2 </w:t>
      </w:r>
      <w:r>
        <w:rPr>
          <w:rFonts w:hint="eastAsia"/>
          <w:sz w:val="24"/>
        </w:rPr>
        <w:t>温度示值误差</w:t>
      </w:r>
    </w:p>
    <w:p w:rsidR="00000000" w:rsidRDefault="00B4319F" w:rsidP="001F12D3">
      <w:pPr>
        <w:snapToGrid w:val="0"/>
        <w:spacing w:afterLines="50" w:line="360" w:lineRule="auto"/>
        <w:ind w:rightChars="14" w:right="29" w:firstLineChars="150" w:firstLine="360"/>
        <w:outlineLvl w:val="1"/>
        <w:rPr>
          <w:sz w:val="24"/>
        </w:rPr>
      </w:pPr>
      <w:r>
        <w:rPr>
          <w:rFonts w:hint="eastAsia"/>
          <w:sz w:val="24"/>
        </w:rPr>
        <w:t>试验装置通过炉内热电偶测量并控制加热炉管温度，部分试验装置配有附加热电偶，用于测量试样中心温度和表面温度，应分别对炉内热电偶和附加热电偶温度测量示值误差进行校准。加热炉和热电偶位置如图</w:t>
      </w:r>
      <w:r>
        <w:rPr>
          <w:rFonts w:hint="eastAsia"/>
          <w:sz w:val="24"/>
        </w:rPr>
        <w:t>2</w:t>
      </w:r>
      <w:r>
        <w:rPr>
          <w:rFonts w:hint="eastAsia"/>
          <w:sz w:val="24"/>
        </w:rPr>
        <w:t>所示。</w:t>
      </w:r>
    </w:p>
    <w:p w:rsidR="00000000" w:rsidRDefault="00E15FA7" w:rsidP="001F12D3">
      <w:pPr>
        <w:snapToGrid w:val="0"/>
        <w:spacing w:afterLines="50" w:line="360" w:lineRule="auto"/>
        <w:ind w:rightChars="14" w:right="29" w:firstLineChars="150" w:firstLine="360"/>
        <w:outlineLvl w:val="1"/>
        <w:rPr>
          <w:sz w:val="24"/>
        </w:rPr>
      </w:pPr>
    </w:p>
    <w:p w:rsidR="009756EE" w:rsidRDefault="00B4319F">
      <w:pPr>
        <w:snapToGrid w:val="0"/>
        <w:spacing w:line="440" w:lineRule="exact"/>
        <w:ind w:rightChars="14" w:right="29" w:firstLineChars="150" w:firstLine="316"/>
        <w:outlineLvl w:val="1"/>
        <w:rPr>
          <w:szCs w:val="21"/>
        </w:rPr>
      </w:pPr>
      <w:r>
        <w:rPr>
          <w:rFonts w:ascii="黑体" w:eastAsia="黑体" w:hAnsi="黑体" w:hint="eastAsia"/>
          <w:b/>
          <w:noProof/>
          <w:szCs w:val="21"/>
        </w:rPr>
        <w:lastRenderedPageBreak/>
        <w:drawing>
          <wp:anchor distT="0" distB="0" distL="114300" distR="114300" simplePos="0" relativeHeight="251661312" behindDoc="0" locked="0" layoutInCell="1" allowOverlap="1">
            <wp:simplePos x="0" y="0"/>
            <wp:positionH relativeFrom="column">
              <wp:posOffset>332740</wp:posOffset>
            </wp:positionH>
            <wp:positionV relativeFrom="paragraph">
              <wp:posOffset>454025</wp:posOffset>
            </wp:positionV>
            <wp:extent cx="4524375" cy="4467225"/>
            <wp:effectExtent l="19050" t="0" r="9525" b="0"/>
            <wp:wrapTopAndBottom/>
            <wp:docPr id="8" name="图片 3" descr="C:\Users\ADMINI~1\AppData\Local\Temp\159609111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C:\Users\ADMINI~1\AppData\Local\Temp\1596091117(1).png"/>
                    <pic:cNvPicPr>
                      <a:picLocks noChangeAspect="1" noChangeArrowheads="1"/>
                    </pic:cNvPicPr>
                  </pic:nvPicPr>
                  <pic:blipFill>
                    <a:blip r:embed="rId22"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4524375" cy="4467225"/>
                    </a:xfrm>
                    <a:prstGeom prst="rect">
                      <a:avLst/>
                    </a:prstGeom>
                    <a:noFill/>
                    <a:ln>
                      <a:noFill/>
                    </a:ln>
                  </pic:spPr>
                </pic:pic>
              </a:graphicData>
            </a:graphic>
          </wp:anchor>
        </w:drawing>
      </w:r>
    </w:p>
    <w:p w:rsidR="0038229B" w:rsidRPr="0038229B" w:rsidRDefault="0038229B" w:rsidP="001F12D3">
      <w:pPr>
        <w:snapToGrid w:val="0"/>
        <w:spacing w:afterLines="100" w:line="440" w:lineRule="exact"/>
        <w:jc w:val="center"/>
        <w:outlineLvl w:val="1"/>
        <w:rPr>
          <w:rFonts w:ascii="黑体" w:eastAsia="黑体" w:hAnsi="黑体"/>
          <w:szCs w:val="21"/>
          <w:rPrChange w:id="49" w:author="王丽" w:date="2022-04-08T14:26:00Z">
            <w:rPr>
              <w:rFonts w:ascii="黑体" w:eastAsia="黑体" w:hAnsi="黑体"/>
              <w:b/>
              <w:szCs w:val="21"/>
            </w:rPr>
          </w:rPrChange>
        </w:rPr>
        <w:pPrChange w:id="50" w:author="张雯" w:date="2022-04-11T18:24:00Z">
          <w:pPr>
            <w:snapToGrid w:val="0"/>
            <w:spacing w:afterLines="100" w:line="440" w:lineRule="exact"/>
            <w:ind w:rightChars="14" w:right="29" w:firstLineChars="150" w:firstLine="316"/>
            <w:jc w:val="center"/>
            <w:outlineLvl w:val="1"/>
          </w:pPr>
        </w:pPrChange>
      </w:pPr>
      <w:r w:rsidRPr="0038229B">
        <w:rPr>
          <w:rFonts w:ascii="黑体" w:eastAsia="黑体" w:hAnsi="黑体" w:hint="eastAsia"/>
          <w:szCs w:val="21"/>
          <w:rPrChange w:id="51" w:author="王丽" w:date="2022-04-08T14:26:00Z">
            <w:rPr>
              <w:rFonts w:ascii="黑体" w:eastAsia="黑体" w:hAnsi="黑体" w:hint="eastAsia"/>
              <w:b/>
              <w:szCs w:val="21"/>
            </w:rPr>
          </w:rPrChange>
        </w:rPr>
        <w:t>图</w:t>
      </w:r>
      <w:r w:rsidRPr="0038229B">
        <w:rPr>
          <w:rFonts w:ascii="黑体" w:eastAsia="黑体" w:hAnsi="黑体"/>
          <w:szCs w:val="21"/>
          <w:rPrChange w:id="52" w:author="王丽" w:date="2022-04-08T14:26:00Z">
            <w:rPr>
              <w:rFonts w:ascii="黑体" w:eastAsia="黑体" w:hAnsi="黑体"/>
              <w:b/>
              <w:szCs w:val="21"/>
            </w:rPr>
          </w:rPrChange>
        </w:rPr>
        <w:t xml:space="preserve">2  </w:t>
      </w:r>
      <w:r w:rsidRPr="0038229B">
        <w:rPr>
          <w:rFonts w:ascii="黑体" w:eastAsia="黑体" w:hAnsi="黑体" w:hint="eastAsia"/>
          <w:szCs w:val="21"/>
          <w:rPrChange w:id="53" w:author="王丽" w:date="2022-04-08T14:26:00Z">
            <w:rPr>
              <w:rFonts w:ascii="黑体" w:eastAsia="黑体" w:hAnsi="黑体" w:hint="eastAsia"/>
              <w:b/>
              <w:szCs w:val="21"/>
            </w:rPr>
          </w:rPrChange>
        </w:rPr>
        <w:t>加热炉和热电偶位置</w:t>
      </w:r>
    </w:p>
    <w:p w:rsidR="009756EE" w:rsidRDefault="00B4319F">
      <w:pPr>
        <w:snapToGrid w:val="0"/>
        <w:spacing w:line="360" w:lineRule="auto"/>
        <w:ind w:rightChars="14" w:right="29"/>
        <w:outlineLvl w:val="1"/>
        <w:rPr>
          <w:sz w:val="24"/>
        </w:rPr>
      </w:pPr>
      <w:r>
        <w:rPr>
          <w:rFonts w:hint="eastAsia"/>
          <w:b/>
          <w:sz w:val="24"/>
        </w:rPr>
        <w:t>6.2.1</w:t>
      </w:r>
      <w:r>
        <w:rPr>
          <w:rFonts w:hint="eastAsia"/>
          <w:sz w:val="24"/>
        </w:rPr>
        <w:t>试验装置温度示值误差校准应将试验炉热电偶与装置的测量与显示系统连接后整体校准。</w:t>
      </w:r>
    </w:p>
    <w:p w:rsidR="009756EE" w:rsidRDefault="00B4319F">
      <w:pPr>
        <w:snapToGrid w:val="0"/>
        <w:spacing w:line="360" w:lineRule="auto"/>
        <w:ind w:rightChars="14" w:right="29"/>
        <w:outlineLvl w:val="1"/>
        <w:rPr>
          <w:sz w:val="24"/>
        </w:rPr>
      </w:pPr>
      <w:r>
        <w:rPr>
          <w:rFonts w:hint="eastAsia"/>
          <w:b/>
          <w:sz w:val="24"/>
        </w:rPr>
        <w:t>6.2.2</w:t>
      </w:r>
      <w:r>
        <w:rPr>
          <w:rFonts w:hint="eastAsia"/>
          <w:sz w:val="24"/>
        </w:rPr>
        <w:t>将校准装置</w:t>
      </w:r>
      <w:r>
        <w:rPr>
          <w:rFonts w:hint="eastAsia"/>
          <w:sz w:val="24"/>
        </w:rPr>
        <w:t>S</w:t>
      </w:r>
      <w:r>
        <w:rPr>
          <w:rFonts w:hint="eastAsia"/>
          <w:sz w:val="24"/>
        </w:rPr>
        <w:t>型热电偶插入试验炉内并紧靠炉内热电偶（</w:t>
      </w:r>
      <w:r>
        <w:rPr>
          <w:rFonts w:hint="eastAsia"/>
          <w:sz w:val="24"/>
        </w:rPr>
        <w:t>T</w:t>
      </w:r>
      <w:r>
        <w:rPr>
          <w:rFonts w:hint="eastAsia"/>
          <w:sz w:val="24"/>
          <w:vertAlign w:val="subscript"/>
        </w:rPr>
        <w:t>F</w:t>
      </w:r>
      <w:r>
        <w:rPr>
          <w:rFonts w:hint="eastAsia"/>
          <w:sz w:val="24"/>
        </w:rPr>
        <w:t>），保持两热电偶热接点距加热炉管壁（</w:t>
      </w:r>
      <w:r>
        <w:rPr>
          <w:rFonts w:hint="eastAsia"/>
          <w:sz w:val="24"/>
        </w:rPr>
        <w:t>10</w:t>
      </w:r>
      <w:r>
        <w:rPr>
          <w:rFonts w:hint="eastAsia"/>
          <w:sz w:val="24"/>
        </w:rPr>
        <w:t>±</w:t>
      </w:r>
      <w:r>
        <w:rPr>
          <w:rFonts w:hint="eastAsia"/>
          <w:sz w:val="24"/>
        </w:rPr>
        <w:t>0.5</w:t>
      </w:r>
      <w:r>
        <w:rPr>
          <w:rFonts w:hint="eastAsia"/>
          <w:sz w:val="24"/>
        </w:rPr>
        <w:t>）</w:t>
      </w:r>
      <w:r>
        <w:rPr>
          <w:rFonts w:hint="eastAsia"/>
          <w:sz w:val="24"/>
        </w:rPr>
        <w:t>mm</w:t>
      </w:r>
      <w:r>
        <w:rPr>
          <w:rFonts w:hint="eastAsia"/>
          <w:sz w:val="24"/>
        </w:rPr>
        <w:t>，并处于加热炉管高度的中心点。有附加热电偶的试验装置，将校准装置</w:t>
      </w:r>
      <w:r>
        <w:rPr>
          <w:rFonts w:hint="eastAsia"/>
          <w:sz w:val="24"/>
        </w:rPr>
        <w:t>S</w:t>
      </w:r>
      <w:r>
        <w:rPr>
          <w:rFonts w:hint="eastAsia"/>
          <w:sz w:val="24"/>
        </w:rPr>
        <w:t>型热电偶与试验装置附加热电偶（</w:t>
      </w:r>
      <w:r>
        <w:rPr>
          <w:rFonts w:hint="eastAsia"/>
          <w:sz w:val="24"/>
        </w:rPr>
        <w:t>T</w:t>
      </w:r>
      <w:r>
        <w:rPr>
          <w:rFonts w:hint="eastAsia"/>
          <w:sz w:val="24"/>
          <w:vertAlign w:val="subscript"/>
        </w:rPr>
        <w:t>C</w:t>
      </w:r>
      <w:r>
        <w:rPr>
          <w:rFonts w:hint="eastAsia"/>
          <w:sz w:val="24"/>
        </w:rPr>
        <w:t>、</w:t>
      </w:r>
      <w:r>
        <w:rPr>
          <w:rFonts w:hint="eastAsia"/>
          <w:sz w:val="24"/>
        </w:rPr>
        <w:t>T</w:t>
      </w:r>
      <w:r>
        <w:rPr>
          <w:rFonts w:hint="eastAsia"/>
          <w:sz w:val="24"/>
          <w:vertAlign w:val="subscript"/>
        </w:rPr>
        <w:t>S</w:t>
      </w:r>
      <w:r>
        <w:rPr>
          <w:rFonts w:hint="eastAsia"/>
          <w:sz w:val="24"/>
        </w:rPr>
        <w:t>）靠在一起插入试验炉内，使其热接点尽量靠近，并处于加热炉管高度的中心点。</w:t>
      </w:r>
    </w:p>
    <w:p w:rsidR="009756EE" w:rsidRDefault="00B4319F">
      <w:pPr>
        <w:snapToGrid w:val="0"/>
        <w:spacing w:line="360" w:lineRule="auto"/>
        <w:ind w:rightChars="14" w:right="29"/>
        <w:outlineLvl w:val="1"/>
        <w:rPr>
          <w:sz w:val="24"/>
        </w:rPr>
      </w:pPr>
      <w:r>
        <w:rPr>
          <w:rFonts w:hint="eastAsia"/>
          <w:b/>
          <w:sz w:val="24"/>
        </w:rPr>
        <w:t xml:space="preserve">6.2.3 </w:t>
      </w:r>
      <w:r>
        <w:rPr>
          <w:rFonts w:hint="eastAsia"/>
          <w:sz w:val="24"/>
        </w:rPr>
        <w:t>将</w:t>
      </w:r>
      <w:r>
        <w:rPr>
          <w:rFonts w:hint="eastAsia"/>
          <w:sz w:val="24"/>
        </w:rPr>
        <w:t>S</w:t>
      </w:r>
      <w:r>
        <w:rPr>
          <w:rFonts w:hint="eastAsia"/>
          <w:sz w:val="24"/>
        </w:rPr>
        <w:t>型热电偶与校准装置主机可靠连接后，开启校准装置。</w:t>
      </w:r>
    </w:p>
    <w:p w:rsidR="009756EE" w:rsidRDefault="00B4319F">
      <w:pPr>
        <w:snapToGrid w:val="0"/>
        <w:spacing w:line="360" w:lineRule="auto"/>
        <w:ind w:rightChars="14" w:right="29"/>
        <w:outlineLvl w:val="1"/>
        <w:rPr>
          <w:sz w:val="24"/>
        </w:rPr>
      </w:pPr>
      <w:r>
        <w:rPr>
          <w:rFonts w:hint="eastAsia"/>
          <w:b/>
          <w:sz w:val="24"/>
        </w:rPr>
        <w:t xml:space="preserve">6.2.3 </w:t>
      </w:r>
      <w:r>
        <w:rPr>
          <w:rFonts w:hint="eastAsia"/>
          <w:sz w:val="24"/>
        </w:rPr>
        <w:t>开启试验装置加热，有“控温模式”的试验装置应关闭控温功能，</w:t>
      </w:r>
      <w:ins w:id="54" w:author="王丽" w:date="2022-04-08T14:30:00Z">
        <w:r w:rsidR="00290D23">
          <w:rPr>
            <w:rFonts w:hint="eastAsia"/>
            <w:sz w:val="24"/>
          </w:rPr>
          <w:t>可直接设置</w:t>
        </w:r>
      </w:ins>
      <w:r>
        <w:rPr>
          <w:rFonts w:hint="eastAsia"/>
          <w:sz w:val="24"/>
        </w:rPr>
        <w:t>试验炉温度</w:t>
      </w:r>
      <w:del w:id="55" w:author="王丽" w:date="2022-04-08T14:30:00Z">
        <w:r w:rsidDel="00290D23">
          <w:rPr>
            <w:rFonts w:hint="eastAsia"/>
            <w:sz w:val="24"/>
          </w:rPr>
          <w:delText>可直接设置</w:delText>
        </w:r>
      </w:del>
      <w:r>
        <w:rPr>
          <w:rFonts w:hint="eastAsia"/>
          <w:sz w:val="24"/>
        </w:rPr>
        <w:t>的</w:t>
      </w:r>
      <w:del w:id="56" w:author="王丽" w:date="2022-04-08T14:30:00Z">
        <w:r w:rsidDel="00290D23">
          <w:rPr>
            <w:rFonts w:hint="eastAsia"/>
            <w:sz w:val="24"/>
          </w:rPr>
          <w:delText>试验炉</w:delText>
        </w:r>
      </w:del>
      <w:r>
        <w:rPr>
          <w:rFonts w:hint="eastAsia"/>
          <w:sz w:val="24"/>
        </w:rPr>
        <w:t>通过温度设置方式进行，观察试验炉温度变化，当温度达到</w:t>
      </w:r>
      <w:r>
        <w:rPr>
          <w:rFonts w:hint="eastAsia"/>
          <w:sz w:val="24"/>
        </w:rPr>
        <w:t>700</w:t>
      </w:r>
      <w:ins w:id="57" w:author="王丽" w:date="2022-04-08T14:28:00Z">
        <w:r w:rsidR="00290D23">
          <w:rPr>
            <w:rFonts w:hint="eastAsia"/>
            <w:sz w:val="24"/>
          </w:rPr>
          <w:t xml:space="preserve"> </w:t>
        </w:r>
      </w:ins>
      <w:r>
        <w:rPr>
          <w:rFonts w:hint="eastAsia"/>
          <w:sz w:val="24"/>
        </w:rPr>
        <w:t>℃、</w:t>
      </w:r>
      <w:r>
        <w:rPr>
          <w:rFonts w:hint="eastAsia"/>
          <w:sz w:val="24"/>
        </w:rPr>
        <w:t>750</w:t>
      </w:r>
      <w:ins w:id="58" w:author="王丽" w:date="2022-04-08T14:31:00Z">
        <w:r w:rsidR="00290D23">
          <w:rPr>
            <w:rFonts w:hint="eastAsia"/>
            <w:sz w:val="24"/>
          </w:rPr>
          <w:t xml:space="preserve"> </w:t>
        </w:r>
      </w:ins>
      <w:r>
        <w:rPr>
          <w:rFonts w:hint="eastAsia"/>
          <w:sz w:val="24"/>
        </w:rPr>
        <w:t>℃、</w:t>
      </w:r>
      <w:r>
        <w:rPr>
          <w:rFonts w:hint="eastAsia"/>
          <w:sz w:val="24"/>
        </w:rPr>
        <w:t>800</w:t>
      </w:r>
      <w:ins w:id="59" w:author="王丽" w:date="2022-04-08T14:31:00Z">
        <w:r w:rsidR="00290D23">
          <w:rPr>
            <w:rFonts w:hint="eastAsia"/>
            <w:sz w:val="24"/>
          </w:rPr>
          <w:t xml:space="preserve"> </w:t>
        </w:r>
      </w:ins>
      <w:r>
        <w:rPr>
          <w:rFonts w:hint="eastAsia"/>
          <w:sz w:val="24"/>
        </w:rPr>
        <w:t>℃、</w:t>
      </w:r>
      <w:r>
        <w:rPr>
          <w:rFonts w:hint="eastAsia"/>
          <w:sz w:val="24"/>
        </w:rPr>
        <w:t>850</w:t>
      </w:r>
      <w:ins w:id="60" w:author="王丽" w:date="2022-04-08T14:31:00Z">
        <w:r w:rsidR="00290D23">
          <w:rPr>
            <w:rFonts w:hint="eastAsia"/>
            <w:sz w:val="24"/>
          </w:rPr>
          <w:t xml:space="preserve"> </w:t>
        </w:r>
      </w:ins>
      <w:r>
        <w:rPr>
          <w:rFonts w:hint="eastAsia"/>
          <w:sz w:val="24"/>
        </w:rPr>
        <w:t>℃时，同时记录试验装置热电偶对应的温度显示值</w:t>
      </w:r>
      <w:r>
        <w:rPr>
          <w:rFonts w:hint="eastAsia"/>
          <w:i/>
          <w:sz w:val="24"/>
        </w:rPr>
        <w:t>TL</w:t>
      </w:r>
      <w:r>
        <w:rPr>
          <w:rFonts w:hint="eastAsia"/>
          <w:sz w:val="24"/>
          <w:vertAlign w:val="subscript"/>
        </w:rPr>
        <w:t>F</w:t>
      </w:r>
      <w:r>
        <w:rPr>
          <w:rFonts w:hint="eastAsia"/>
          <w:sz w:val="24"/>
        </w:rPr>
        <w:t>、</w:t>
      </w:r>
      <w:r>
        <w:rPr>
          <w:rFonts w:hint="eastAsia"/>
          <w:i/>
          <w:sz w:val="24"/>
        </w:rPr>
        <w:t>TL</w:t>
      </w:r>
      <w:r>
        <w:rPr>
          <w:rFonts w:hint="eastAsia"/>
          <w:sz w:val="24"/>
          <w:vertAlign w:val="subscript"/>
        </w:rPr>
        <w:t>C</w:t>
      </w:r>
      <w:r>
        <w:rPr>
          <w:rFonts w:hint="eastAsia"/>
          <w:sz w:val="24"/>
        </w:rPr>
        <w:t>、</w:t>
      </w:r>
      <w:r>
        <w:rPr>
          <w:rFonts w:hint="eastAsia"/>
          <w:i/>
          <w:sz w:val="24"/>
        </w:rPr>
        <w:t>TL</w:t>
      </w:r>
      <w:r>
        <w:rPr>
          <w:rFonts w:hint="eastAsia"/>
          <w:sz w:val="24"/>
          <w:vertAlign w:val="subscript"/>
        </w:rPr>
        <w:t>S</w:t>
      </w:r>
      <w:r>
        <w:rPr>
          <w:rFonts w:hint="eastAsia"/>
          <w:sz w:val="24"/>
        </w:rPr>
        <w:t>和校准装置温度记录仪测得的温度</w:t>
      </w:r>
      <w:r>
        <w:rPr>
          <w:rFonts w:hint="eastAsia"/>
          <w:i/>
          <w:sz w:val="24"/>
        </w:rPr>
        <w:t>TS</w:t>
      </w:r>
      <w:r>
        <w:rPr>
          <w:rFonts w:hint="eastAsia"/>
          <w:sz w:val="24"/>
          <w:vertAlign w:val="subscript"/>
        </w:rPr>
        <w:t>F</w:t>
      </w:r>
      <w:r>
        <w:rPr>
          <w:rFonts w:hint="eastAsia"/>
          <w:sz w:val="24"/>
        </w:rPr>
        <w:t>、</w:t>
      </w:r>
      <w:r>
        <w:rPr>
          <w:rFonts w:hint="eastAsia"/>
          <w:i/>
          <w:sz w:val="24"/>
        </w:rPr>
        <w:t>TS</w:t>
      </w:r>
      <w:r>
        <w:rPr>
          <w:rFonts w:hint="eastAsia"/>
          <w:sz w:val="24"/>
          <w:vertAlign w:val="subscript"/>
        </w:rPr>
        <w:t>C</w:t>
      </w:r>
      <w:r>
        <w:rPr>
          <w:rFonts w:hint="eastAsia"/>
          <w:sz w:val="24"/>
        </w:rPr>
        <w:t>、</w:t>
      </w:r>
      <w:r>
        <w:rPr>
          <w:rFonts w:hint="eastAsia"/>
          <w:i/>
          <w:sz w:val="24"/>
        </w:rPr>
        <w:t>TS</w:t>
      </w:r>
      <w:r>
        <w:rPr>
          <w:rFonts w:hint="eastAsia"/>
          <w:sz w:val="24"/>
          <w:vertAlign w:val="subscript"/>
        </w:rPr>
        <w:t>S</w:t>
      </w:r>
      <w:r>
        <w:rPr>
          <w:rFonts w:hint="eastAsia"/>
          <w:sz w:val="24"/>
        </w:rPr>
        <w:t>，每个校准点连续测量三次。</w:t>
      </w:r>
    </w:p>
    <w:p w:rsidR="009756EE" w:rsidRDefault="00B4319F">
      <w:pPr>
        <w:snapToGrid w:val="0"/>
        <w:spacing w:line="360" w:lineRule="auto"/>
        <w:ind w:rightChars="14" w:right="29"/>
        <w:outlineLvl w:val="1"/>
        <w:rPr>
          <w:sz w:val="24"/>
        </w:rPr>
      </w:pPr>
      <w:r>
        <w:rPr>
          <w:rFonts w:hint="eastAsia"/>
          <w:b/>
          <w:sz w:val="24"/>
        </w:rPr>
        <w:lastRenderedPageBreak/>
        <w:t xml:space="preserve">6.2.4 </w:t>
      </w:r>
      <w:r>
        <w:rPr>
          <w:rFonts w:hint="eastAsia"/>
          <w:sz w:val="24"/>
        </w:rPr>
        <w:t>按公式（</w:t>
      </w:r>
      <w:r>
        <w:rPr>
          <w:rFonts w:hint="eastAsia"/>
          <w:sz w:val="24"/>
        </w:rPr>
        <w:t>1</w:t>
      </w:r>
      <w:r>
        <w:rPr>
          <w:rFonts w:hint="eastAsia"/>
          <w:sz w:val="24"/>
        </w:rPr>
        <w:t>）计算温度每次测量的示值误差，取三次测量的示值误差的平均值作为校准点示值误差。</w:t>
      </w:r>
    </w:p>
    <w:p w:rsidR="009756EE" w:rsidRDefault="009756EE">
      <w:pPr>
        <w:spacing w:line="360" w:lineRule="auto"/>
        <w:ind w:rightChars="14" w:right="29"/>
        <w:jc w:val="center"/>
        <w:outlineLvl w:val="1"/>
        <w:rPr>
          <w:sz w:val="28"/>
        </w:rPr>
      </w:pPr>
      <w:r w:rsidRPr="009756EE">
        <w:rPr>
          <w:rFonts w:ascii="Cambria Math" w:hAnsi="Cambria Math"/>
          <w:position w:val="-12"/>
          <w:sz w:val="28"/>
        </w:rPr>
        <w:object w:dxaOrig="15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35pt;height:20.1pt" o:ole="">
            <v:imagedata r:id="rId23" o:title=""/>
          </v:shape>
          <o:OLEObject Type="Embed" ProgID="Equation.3" ShapeID="_x0000_i1025" DrawAspect="Content" ObjectID="_1711206667" r:id="rId24"/>
        </w:object>
      </w:r>
      <w:r w:rsidR="00B4319F">
        <w:rPr>
          <w:sz w:val="24"/>
        </w:rPr>
        <w:t>………………………………</w:t>
      </w:r>
      <w:r w:rsidR="00B4319F">
        <w:rPr>
          <w:rFonts w:hint="eastAsia"/>
          <w:sz w:val="24"/>
        </w:rPr>
        <w:t>(1)</w:t>
      </w:r>
    </w:p>
    <w:p w:rsidR="009756EE" w:rsidRDefault="00B4319F">
      <w:pPr>
        <w:snapToGrid w:val="0"/>
        <w:spacing w:line="360" w:lineRule="auto"/>
        <w:ind w:rightChars="-324" w:right="-680" w:firstLine="435"/>
        <w:outlineLvl w:val="1"/>
        <w:rPr>
          <w:sz w:val="24"/>
        </w:rPr>
      </w:pPr>
      <w:r>
        <w:rPr>
          <w:rFonts w:hint="eastAsia"/>
          <w:sz w:val="24"/>
        </w:rPr>
        <w:t>式中：</w:t>
      </w:r>
    </w:p>
    <w:p w:rsidR="009756EE" w:rsidRDefault="00B4319F">
      <w:pPr>
        <w:snapToGrid w:val="0"/>
        <w:spacing w:line="360" w:lineRule="auto"/>
        <w:ind w:rightChars="-324" w:right="-680" w:firstLineChars="400" w:firstLine="960"/>
        <w:outlineLvl w:val="1"/>
        <w:rPr>
          <w:sz w:val="24"/>
        </w:rPr>
      </w:pPr>
      <w:r>
        <w:rPr>
          <w:rFonts w:hint="eastAsia"/>
          <w:i/>
          <w:sz w:val="24"/>
        </w:rPr>
        <w:t>Δ</w:t>
      </w:r>
      <w:r>
        <w:rPr>
          <w:rFonts w:hint="eastAsia"/>
          <w:i/>
          <w:sz w:val="24"/>
        </w:rPr>
        <w:t>T</w:t>
      </w:r>
      <w:r>
        <w:rPr>
          <w:rFonts w:hint="eastAsia"/>
          <w:sz w:val="24"/>
          <w:vertAlign w:val="subscript"/>
        </w:rPr>
        <w:t>i</w:t>
      </w:r>
      <w:r>
        <w:rPr>
          <w:rFonts w:hint="eastAsia"/>
          <w:sz w:val="24"/>
        </w:rPr>
        <w:t>——被校设备热电偶</w:t>
      </w:r>
      <w:r>
        <w:rPr>
          <w:rFonts w:hint="eastAsia"/>
          <w:sz w:val="24"/>
        </w:rPr>
        <w:t>i</w:t>
      </w:r>
      <w:r>
        <w:rPr>
          <w:rFonts w:hint="eastAsia"/>
          <w:sz w:val="24"/>
        </w:rPr>
        <w:t>温度示值误差；</w:t>
      </w:r>
    </w:p>
    <w:p w:rsidR="009756EE" w:rsidRDefault="009756EE" w:rsidP="00B4319F">
      <w:pPr>
        <w:snapToGrid w:val="0"/>
        <w:spacing w:line="360" w:lineRule="auto"/>
        <w:ind w:rightChars="-324" w:right="-680" w:firstLineChars="407" w:firstLine="977"/>
        <w:outlineLvl w:val="1"/>
        <w:rPr>
          <w:sz w:val="24"/>
        </w:rPr>
      </w:pPr>
      <w:r w:rsidRPr="009756EE">
        <w:rPr>
          <w:rFonts w:hint="eastAsia"/>
          <w:i/>
          <w:position w:val="-12"/>
          <w:sz w:val="24"/>
        </w:rPr>
        <w:object w:dxaOrig="380" w:dyaOrig="400">
          <v:shape id="_x0000_i1026" type="#_x0000_t75" style="width:19.25pt;height:20.1pt" o:ole="">
            <v:imagedata r:id="rId25" o:title=""/>
          </v:shape>
          <o:OLEObject Type="Embed" ProgID="Equation.3" ShapeID="_x0000_i1026" DrawAspect="Content" ObjectID="_1711206668" r:id="rId26"/>
        </w:object>
      </w:r>
      <w:r w:rsidR="00B4319F">
        <w:rPr>
          <w:rFonts w:hint="eastAsia"/>
          <w:sz w:val="24"/>
        </w:rPr>
        <w:t>——</w:t>
      </w:r>
      <w:r w:rsidR="00B4319F">
        <w:rPr>
          <w:rFonts w:hint="eastAsia"/>
          <w:sz w:val="24"/>
        </w:rPr>
        <w:t xml:space="preserve"> </w:t>
      </w:r>
      <w:r w:rsidR="00B4319F">
        <w:rPr>
          <w:rFonts w:hint="eastAsia"/>
          <w:sz w:val="24"/>
        </w:rPr>
        <w:t>被校设备热电偶</w:t>
      </w:r>
      <w:r w:rsidR="00B4319F">
        <w:rPr>
          <w:rFonts w:hint="eastAsia"/>
          <w:sz w:val="24"/>
        </w:rPr>
        <w:t>i</w:t>
      </w:r>
      <w:r w:rsidR="00B4319F">
        <w:rPr>
          <w:rFonts w:hint="eastAsia"/>
          <w:sz w:val="24"/>
        </w:rPr>
        <w:t>三次测量的温度示值的平均值，℃；</w:t>
      </w:r>
    </w:p>
    <w:p w:rsidR="009756EE" w:rsidRDefault="009756EE" w:rsidP="00B4319F">
      <w:pPr>
        <w:snapToGrid w:val="0"/>
        <w:spacing w:line="360" w:lineRule="auto"/>
        <w:ind w:rightChars="-324" w:right="-680" w:firstLineChars="407" w:firstLine="977"/>
        <w:outlineLvl w:val="1"/>
        <w:rPr>
          <w:color w:val="0000FF"/>
          <w:sz w:val="24"/>
        </w:rPr>
      </w:pPr>
      <w:r w:rsidRPr="009756EE">
        <w:rPr>
          <w:rFonts w:hint="eastAsia"/>
          <w:position w:val="-12"/>
          <w:sz w:val="24"/>
          <w:vertAlign w:val="subscript"/>
        </w:rPr>
        <w:object w:dxaOrig="400" w:dyaOrig="400">
          <v:shape id="_x0000_i1027" type="#_x0000_t75" style="width:20.1pt;height:20.1pt" o:ole="">
            <v:imagedata r:id="rId27" o:title=""/>
          </v:shape>
          <o:OLEObject Type="Embed" ProgID="Equation.3" ShapeID="_x0000_i1027" DrawAspect="Content" ObjectID="_1711206669" r:id="rId28"/>
        </w:object>
      </w:r>
      <w:r w:rsidR="00B4319F">
        <w:rPr>
          <w:rFonts w:hint="eastAsia"/>
          <w:sz w:val="24"/>
        </w:rPr>
        <w:t>——校准装置通道</w:t>
      </w:r>
      <w:r w:rsidR="00B4319F">
        <w:rPr>
          <w:rFonts w:hint="eastAsia"/>
          <w:sz w:val="24"/>
        </w:rPr>
        <w:t>i</w:t>
      </w:r>
      <w:r w:rsidR="00B4319F">
        <w:rPr>
          <w:rFonts w:hint="eastAsia"/>
          <w:sz w:val="24"/>
        </w:rPr>
        <w:t>三次测得的实际温度平均值，℃；</w:t>
      </w:r>
    </w:p>
    <w:p w:rsidR="009756EE" w:rsidRDefault="00B4319F">
      <w:pPr>
        <w:snapToGrid w:val="0"/>
        <w:spacing w:line="360" w:lineRule="auto"/>
        <w:ind w:rightChars="-324" w:right="-680" w:firstLineChars="500" w:firstLine="1200"/>
        <w:outlineLvl w:val="1"/>
        <w:rPr>
          <w:sz w:val="24"/>
        </w:rPr>
      </w:pPr>
      <w:r>
        <w:rPr>
          <w:rFonts w:hint="eastAsia"/>
          <w:sz w:val="24"/>
        </w:rPr>
        <w:t xml:space="preserve">i </w:t>
      </w:r>
      <w:r>
        <w:rPr>
          <w:rFonts w:hint="eastAsia"/>
          <w:sz w:val="24"/>
        </w:rPr>
        <w:t>——被校准温度示值误差对应的热电偶，包括</w:t>
      </w:r>
      <w:r>
        <w:rPr>
          <w:rFonts w:hint="eastAsia"/>
          <w:sz w:val="24"/>
        </w:rPr>
        <w:t>F</w:t>
      </w:r>
      <w:r>
        <w:rPr>
          <w:rFonts w:hint="eastAsia"/>
          <w:sz w:val="24"/>
        </w:rPr>
        <w:t>、</w:t>
      </w:r>
      <w:r>
        <w:rPr>
          <w:rFonts w:hint="eastAsia"/>
          <w:sz w:val="24"/>
        </w:rPr>
        <w:t>C</w:t>
      </w:r>
      <w:r>
        <w:rPr>
          <w:rFonts w:hint="eastAsia"/>
          <w:sz w:val="24"/>
        </w:rPr>
        <w:t>、</w:t>
      </w:r>
      <w:r>
        <w:rPr>
          <w:rFonts w:hint="eastAsia"/>
          <w:sz w:val="24"/>
        </w:rPr>
        <w:t>S</w:t>
      </w:r>
      <w:r>
        <w:rPr>
          <w:rFonts w:hint="eastAsia"/>
          <w:sz w:val="24"/>
        </w:rPr>
        <w:t>；</w:t>
      </w:r>
    </w:p>
    <w:p w:rsidR="009756EE" w:rsidRDefault="00B4319F">
      <w:pPr>
        <w:snapToGrid w:val="0"/>
        <w:spacing w:line="360" w:lineRule="auto"/>
        <w:ind w:rightChars="-324" w:right="-680" w:firstLineChars="500" w:firstLine="1200"/>
        <w:outlineLvl w:val="1"/>
        <w:rPr>
          <w:sz w:val="24"/>
        </w:rPr>
      </w:pPr>
      <w:r>
        <w:rPr>
          <w:rFonts w:hint="eastAsia"/>
          <w:sz w:val="24"/>
        </w:rPr>
        <w:t>F</w:t>
      </w:r>
      <w:r>
        <w:rPr>
          <w:rFonts w:hint="eastAsia"/>
          <w:sz w:val="24"/>
        </w:rPr>
        <w:t>——炉内热电偶；</w:t>
      </w:r>
    </w:p>
    <w:p w:rsidR="009756EE" w:rsidRDefault="00B4319F">
      <w:pPr>
        <w:snapToGrid w:val="0"/>
        <w:spacing w:line="360" w:lineRule="auto"/>
        <w:ind w:rightChars="-324" w:right="-680" w:firstLineChars="500" w:firstLine="1200"/>
        <w:outlineLvl w:val="1"/>
        <w:rPr>
          <w:sz w:val="24"/>
        </w:rPr>
      </w:pPr>
      <w:r>
        <w:rPr>
          <w:rFonts w:hint="eastAsia"/>
          <w:sz w:val="24"/>
        </w:rPr>
        <w:t xml:space="preserve">C </w:t>
      </w:r>
      <w:r>
        <w:rPr>
          <w:rFonts w:hint="eastAsia"/>
          <w:sz w:val="24"/>
        </w:rPr>
        <w:t>——试样中心热电偶；</w:t>
      </w:r>
    </w:p>
    <w:p w:rsidR="009756EE" w:rsidRDefault="00B4319F">
      <w:pPr>
        <w:snapToGrid w:val="0"/>
        <w:spacing w:line="360" w:lineRule="auto"/>
        <w:ind w:rightChars="-324" w:right="-680" w:firstLineChars="500" w:firstLine="1200"/>
        <w:outlineLvl w:val="1"/>
        <w:rPr>
          <w:sz w:val="24"/>
        </w:rPr>
      </w:pPr>
      <w:r>
        <w:rPr>
          <w:rFonts w:hint="eastAsia"/>
          <w:sz w:val="24"/>
        </w:rPr>
        <w:t xml:space="preserve">S </w:t>
      </w:r>
      <w:r>
        <w:rPr>
          <w:rFonts w:hint="eastAsia"/>
          <w:sz w:val="24"/>
        </w:rPr>
        <w:t>——试样表面热电偶。</w:t>
      </w:r>
    </w:p>
    <w:p w:rsidR="009756EE" w:rsidRDefault="00B4319F" w:rsidP="001F12D3">
      <w:pPr>
        <w:spacing w:beforeLines="50" w:afterLines="50" w:line="360" w:lineRule="auto"/>
        <w:ind w:rightChars="14" w:right="29"/>
        <w:outlineLvl w:val="1"/>
        <w:rPr>
          <w:b/>
          <w:sz w:val="24"/>
        </w:rPr>
      </w:pPr>
      <w:r>
        <w:rPr>
          <w:rFonts w:hint="eastAsia"/>
          <w:b/>
          <w:sz w:val="24"/>
        </w:rPr>
        <w:t xml:space="preserve">6.2 </w:t>
      </w:r>
      <w:r>
        <w:rPr>
          <w:rFonts w:hint="eastAsia"/>
          <w:b/>
          <w:sz w:val="24"/>
        </w:rPr>
        <w:t>炉壁温度</w:t>
      </w:r>
    </w:p>
    <w:p w:rsidR="00B030AC" w:rsidRDefault="00B4319F" w:rsidP="001F12D3">
      <w:pPr>
        <w:spacing w:afterLines="50" w:line="360" w:lineRule="auto"/>
        <w:ind w:rightChars="14" w:right="29"/>
        <w:outlineLvl w:val="1"/>
        <w:rPr>
          <w:sz w:val="24"/>
        </w:rPr>
      </w:pPr>
      <w:r>
        <w:rPr>
          <w:rFonts w:hint="eastAsia"/>
          <w:b/>
          <w:sz w:val="24"/>
        </w:rPr>
        <w:t>6.2.1</w:t>
      </w:r>
      <w:r>
        <w:rPr>
          <w:rFonts w:hint="eastAsia"/>
          <w:sz w:val="24"/>
        </w:rPr>
        <w:t>将炉壁温度校准专用支架的定位杆（参见附录</w:t>
      </w:r>
      <w:r>
        <w:rPr>
          <w:rFonts w:hint="eastAsia"/>
          <w:sz w:val="24"/>
        </w:rPr>
        <w:t>A</w:t>
      </w:r>
      <w:r>
        <w:rPr>
          <w:rFonts w:hint="eastAsia"/>
          <w:sz w:val="24"/>
        </w:rPr>
        <w:t>）安装在加热炉外壳固定座上，安装时应调整定位杆上下位置，使定位杆中心定位卡板上安装传感器移动支架后校准传感器处于加热炉管高度的中心位置。</w:t>
      </w:r>
    </w:p>
    <w:p w:rsidR="00000000" w:rsidRDefault="00B4319F" w:rsidP="001F12D3">
      <w:pPr>
        <w:spacing w:afterLines="50" w:line="360" w:lineRule="auto"/>
        <w:ind w:rightChars="14" w:right="29"/>
        <w:outlineLvl w:val="1"/>
        <w:rPr>
          <w:ins w:id="61" w:author="王丽" w:date="2022-04-08T14:34:00Z"/>
          <w:sz w:val="24"/>
        </w:rPr>
      </w:pPr>
      <w:r>
        <w:rPr>
          <w:rFonts w:hint="eastAsia"/>
          <w:b/>
          <w:sz w:val="24"/>
        </w:rPr>
        <w:t>6.2.2</w:t>
      </w:r>
      <w:r>
        <w:rPr>
          <w:rFonts w:hint="eastAsia"/>
          <w:sz w:val="24"/>
        </w:rPr>
        <w:t>将校准装置三支</w:t>
      </w:r>
      <w:r>
        <w:rPr>
          <w:rFonts w:hint="eastAsia"/>
          <w:sz w:val="24"/>
        </w:rPr>
        <w:t>K</w:t>
      </w:r>
      <w:r>
        <w:rPr>
          <w:rFonts w:hint="eastAsia"/>
          <w:sz w:val="24"/>
        </w:rPr>
        <w:t>型热电偶分别固定在移动支架上，然后放入加热炉内，并将移动支架定位在固定支架的中心定位卡板上，使三支热电偶处于加热炉高度的中心并与炉壁保持良好接触。</w:t>
      </w:r>
    </w:p>
    <w:p w:rsidR="00000000" w:rsidRDefault="00B4319F" w:rsidP="001F12D3">
      <w:pPr>
        <w:spacing w:afterLines="50" w:line="360" w:lineRule="auto"/>
        <w:ind w:rightChars="14" w:right="29"/>
        <w:outlineLvl w:val="1"/>
        <w:rPr>
          <w:sz w:val="24"/>
        </w:rPr>
      </w:pPr>
      <w:r>
        <w:rPr>
          <w:rFonts w:hint="eastAsia"/>
          <w:b/>
          <w:sz w:val="24"/>
        </w:rPr>
        <w:t>6.2.3</w:t>
      </w:r>
      <w:r>
        <w:rPr>
          <w:rFonts w:hint="eastAsia"/>
          <w:sz w:val="24"/>
        </w:rPr>
        <w:t>将校准热电偶与温度记录连接后，开启记录仪。</w:t>
      </w:r>
    </w:p>
    <w:p w:rsidR="00000000" w:rsidRDefault="00B4319F" w:rsidP="001F12D3">
      <w:pPr>
        <w:spacing w:afterLines="50" w:line="360" w:lineRule="auto"/>
        <w:ind w:rightChars="14" w:right="29"/>
        <w:contextualSpacing/>
        <w:outlineLvl w:val="1"/>
        <w:rPr>
          <w:sz w:val="24"/>
        </w:rPr>
      </w:pPr>
      <w:r>
        <w:rPr>
          <w:rFonts w:hint="eastAsia"/>
          <w:b/>
          <w:sz w:val="24"/>
        </w:rPr>
        <w:t xml:space="preserve">6.2.4 </w:t>
      </w:r>
      <w:r>
        <w:rPr>
          <w:rFonts w:hint="eastAsia"/>
          <w:sz w:val="24"/>
        </w:rPr>
        <w:t>观察试验装置是否处于炉内温度平衡状态，如不能进入平衡状态应重新启动试验装置并使其进入炉内温度平衡状态。</w:t>
      </w:r>
    </w:p>
    <w:p w:rsidR="00000000" w:rsidRDefault="00B4319F" w:rsidP="001F12D3">
      <w:pPr>
        <w:spacing w:afterLines="50" w:line="360" w:lineRule="auto"/>
        <w:ind w:rightChars="14" w:right="29"/>
        <w:contextualSpacing/>
        <w:outlineLvl w:val="1"/>
        <w:rPr>
          <w:sz w:val="24"/>
        </w:rPr>
      </w:pPr>
      <w:r>
        <w:rPr>
          <w:rFonts w:hint="eastAsia"/>
          <w:b/>
          <w:sz w:val="24"/>
        </w:rPr>
        <w:t xml:space="preserve">6.2.5 </w:t>
      </w:r>
      <w:r>
        <w:rPr>
          <w:rFonts w:hint="eastAsia"/>
          <w:sz w:val="24"/>
        </w:rPr>
        <w:t>记录校准装置温度记录仪测得的加热炉高度中心点炉壁温度</w:t>
      </w:r>
      <w:r>
        <w:rPr>
          <w:rFonts w:hint="eastAsia"/>
          <w:i/>
          <w:sz w:val="24"/>
        </w:rPr>
        <w:t>T</w:t>
      </w:r>
      <w:r>
        <w:rPr>
          <w:rFonts w:hint="eastAsia"/>
          <w:sz w:val="24"/>
          <w:vertAlign w:val="subscript"/>
        </w:rPr>
        <w:t>1b</w:t>
      </w:r>
      <w:r>
        <w:rPr>
          <w:rFonts w:hint="eastAsia"/>
          <w:sz w:val="24"/>
        </w:rPr>
        <w:t>、</w:t>
      </w:r>
      <w:r>
        <w:rPr>
          <w:rFonts w:hint="eastAsia"/>
          <w:i/>
          <w:sz w:val="24"/>
        </w:rPr>
        <w:t>T</w:t>
      </w:r>
      <w:r>
        <w:rPr>
          <w:rFonts w:hint="eastAsia"/>
          <w:sz w:val="24"/>
          <w:vertAlign w:val="subscript"/>
        </w:rPr>
        <w:t>2b</w:t>
      </w:r>
      <w:r>
        <w:rPr>
          <w:rFonts w:hint="eastAsia"/>
          <w:sz w:val="24"/>
        </w:rPr>
        <w:t>、</w:t>
      </w:r>
      <w:r>
        <w:rPr>
          <w:rFonts w:hint="eastAsia"/>
          <w:i/>
          <w:sz w:val="24"/>
        </w:rPr>
        <w:t>T</w:t>
      </w:r>
      <w:r>
        <w:rPr>
          <w:rFonts w:hint="eastAsia"/>
          <w:sz w:val="24"/>
          <w:vertAlign w:val="subscript"/>
        </w:rPr>
        <w:t>3b</w:t>
      </w:r>
      <w:r>
        <w:rPr>
          <w:rFonts w:hint="eastAsia"/>
          <w:sz w:val="24"/>
        </w:rPr>
        <w:t>。</w:t>
      </w:r>
    </w:p>
    <w:p w:rsidR="00000000" w:rsidRDefault="00B4319F" w:rsidP="001F12D3">
      <w:pPr>
        <w:spacing w:afterLines="50" w:line="360" w:lineRule="auto"/>
        <w:ind w:rightChars="14" w:right="29"/>
        <w:contextualSpacing/>
        <w:outlineLvl w:val="1"/>
        <w:rPr>
          <w:sz w:val="24"/>
        </w:rPr>
      </w:pPr>
      <w:r>
        <w:rPr>
          <w:rFonts w:hint="eastAsia"/>
          <w:b/>
          <w:sz w:val="24"/>
        </w:rPr>
        <w:t xml:space="preserve">6.2.6 </w:t>
      </w:r>
      <w:r>
        <w:rPr>
          <w:rFonts w:hint="eastAsia"/>
          <w:sz w:val="24"/>
        </w:rPr>
        <w:t>将移动支架向上移动</w:t>
      </w:r>
      <w:r>
        <w:rPr>
          <w:rFonts w:hint="eastAsia"/>
          <w:sz w:val="24"/>
        </w:rPr>
        <w:t>+30</w:t>
      </w:r>
      <w:ins w:id="62" w:author="王丽" w:date="2022-04-08T14:34:00Z">
        <w:r w:rsidR="009C76F5">
          <w:rPr>
            <w:rFonts w:hint="eastAsia"/>
            <w:sz w:val="24"/>
          </w:rPr>
          <w:t xml:space="preserve"> </w:t>
        </w:r>
      </w:ins>
      <w:r>
        <w:rPr>
          <w:rFonts w:hint="eastAsia"/>
          <w:sz w:val="24"/>
        </w:rPr>
        <w:t>mm</w:t>
      </w:r>
      <w:r>
        <w:rPr>
          <w:rFonts w:hint="eastAsia"/>
          <w:sz w:val="24"/>
        </w:rPr>
        <w:t>并固定在对应的定位卡板上，测试并记录加热炉高度中心上</w:t>
      </w:r>
      <w:r>
        <w:rPr>
          <w:rFonts w:hint="eastAsia"/>
          <w:sz w:val="24"/>
        </w:rPr>
        <w:t>30</w:t>
      </w:r>
      <w:ins w:id="63" w:author="王丽" w:date="2022-04-08T14:35:00Z">
        <w:r w:rsidR="009C76F5">
          <w:rPr>
            <w:rFonts w:hint="eastAsia"/>
            <w:sz w:val="24"/>
          </w:rPr>
          <w:t xml:space="preserve"> </w:t>
        </w:r>
      </w:ins>
      <w:r>
        <w:rPr>
          <w:rFonts w:hint="eastAsia"/>
          <w:sz w:val="24"/>
        </w:rPr>
        <w:t>mm</w:t>
      </w:r>
      <w:r>
        <w:rPr>
          <w:rFonts w:hint="eastAsia"/>
          <w:sz w:val="24"/>
        </w:rPr>
        <w:t>处的炉壁温度</w:t>
      </w:r>
      <w:r>
        <w:rPr>
          <w:rFonts w:hint="eastAsia"/>
          <w:i/>
          <w:sz w:val="24"/>
        </w:rPr>
        <w:t>T</w:t>
      </w:r>
      <w:r>
        <w:rPr>
          <w:rFonts w:hint="eastAsia"/>
          <w:sz w:val="24"/>
          <w:vertAlign w:val="subscript"/>
        </w:rPr>
        <w:t>1a</w:t>
      </w:r>
      <w:r>
        <w:rPr>
          <w:rFonts w:hint="eastAsia"/>
          <w:sz w:val="24"/>
        </w:rPr>
        <w:t>、</w:t>
      </w:r>
      <w:r>
        <w:rPr>
          <w:rFonts w:hint="eastAsia"/>
          <w:i/>
          <w:sz w:val="24"/>
        </w:rPr>
        <w:t>T</w:t>
      </w:r>
      <w:r>
        <w:rPr>
          <w:rFonts w:hint="eastAsia"/>
          <w:sz w:val="24"/>
          <w:vertAlign w:val="subscript"/>
        </w:rPr>
        <w:t>2a</w:t>
      </w:r>
      <w:r>
        <w:rPr>
          <w:rFonts w:hint="eastAsia"/>
          <w:sz w:val="24"/>
        </w:rPr>
        <w:t>、</w:t>
      </w:r>
      <w:r>
        <w:rPr>
          <w:rFonts w:hint="eastAsia"/>
          <w:i/>
          <w:sz w:val="24"/>
        </w:rPr>
        <w:t>T</w:t>
      </w:r>
      <w:r>
        <w:rPr>
          <w:rFonts w:hint="eastAsia"/>
          <w:sz w:val="24"/>
          <w:vertAlign w:val="subscript"/>
        </w:rPr>
        <w:t>3a</w:t>
      </w:r>
      <w:r>
        <w:rPr>
          <w:rFonts w:hint="eastAsia"/>
          <w:sz w:val="24"/>
        </w:rPr>
        <w:t>；然后将移动支架向下移动到试验炉高度中心点下</w:t>
      </w:r>
      <w:r>
        <w:rPr>
          <w:rFonts w:hint="eastAsia"/>
          <w:sz w:val="24"/>
        </w:rPr>
        <w:t>30</w:t>
      </w:r>
      <w:ins w:id="64" w:author="王丽" w:date="2022-04-08T14:35:00Z">
        <w:r w:rsidR="009C76F5">
          <w:rPr>
            <w:rFonts w:hint="eastAsia"/>
            <w:sz w:val="24"/>
          </w:rPr>
          <w:t xml:space="preserve"> </w:t>
        </w:r>
      </w:ins>
      <w:r>
        <w:rPr>
          <w:rFonts w:hint="eastAsia"/>
          <w:sz w:val="24"/>
        </w:rPr>
        <w:t>mm</w:t>
      </w:r>
      <w:r>
        <w:rPr>
          <w:rFonts w:hint="eastAsia"/>
          <w:sz w:val="24"/>
        </w:rPr>
        <w:t>处，并固定在固定杆对应的定位卡板上，测试并记录加热炉高度中心点下</w:t>
      </w:r>
      <w:r>
        <w:rPr>
          <w:rFonts w:hint="eastAsia"/>
          <w:sz w:val="24"/>
        </w:rPr>
        <w:t>30</w:t>
      </w:r>
      <w:ins w:id="65" w:author="王丽" w:date="2022-04-08T14:35:00Z">
        <w:r w:rsidR="009C76F5">
          <w:rPr>
            <w:rFonts w:hint="eastAsia"/>
            <w:sz w:val="24"/>
          </w:rPr>
          <w:t xml:space="preserve"> </w:t>
        </w:r>
      </w:ins>
      <w:r>
        <w:rPr>
          <w:rFonts w:hint="eastAsia"/>
          <w:sz w:val="24"/>
        </w:rPr>
        <w:t>mm</w:t>
      </w:r>
      <w:r>
        <w:rPr>
          <w:rFonts w:hint="eastAsia"/>
          <w:sz w:val="24"/>
        </w:rPr>
        <w:t>处的炉壁温度</w:t>
      </w:r>
      <w:r>
        <w:rPr>
          <w:rFonts w:hint="eastAsia"/>
          <w:i/>
          <w:sz w:val="24"/>
        </w:rPr>
        <w:t>T</w:t>
      </w:r>
      <w:r>
        <w:rPr>
          <w:rFonts w:hint="eastAsia"/>
          <w:sz w:val="24"/>
          <w:vertAlign w:val="subscript"/>
        </w:rPr>
        <w:t>1c</w:t>
      </w:r>
      <w:r>
        <w:rPr>
          <w:rFonts w:hint="eastAsia"/>
          <w:sz w:val="24"/>
        </w:rPr>
        <w:t>、</w:t>
      </w:r>
      <w:r>
        <w:rPr>
          <w:rFonts w:hint="eastAsia"/>
          <w:i/>
          <w:sz w:val="24"/>
        </w:rPr>
        <w:t>T</w:t>
      </w:r>
      <w:r>
        <w:rPr>
          <w:rFonts w:hint="eastAsia"/>
          <w:sz w:val="24"/>
          <w:vertAlign w:val="subscript"/>
        </w:rPr>
        <w:t>2c</w:t>
      </w:r>
      <w:r>
        <w:rPr>
          <w:rFonts w:hint="eastAsia"/>
          <w:sz w:val="24"/>
        </w:rPr>
        <w:t>、</w:t>
      </w:r>
      <w:r>
        <w:rPr>
          <w:rFonts w:hint="eastAsia"/>
          <w:i/>
          <w:sz w:val="24"/>
        </w:rPr>
        <w:t>T</w:t>
      </w:r>
      <w:r>
        <w:rPr>
          <w:rFonts w:hint="eastAsia"/>
          <w:sz w:val="24"/>
          <w:vertAlign w:val="subscript"/>
        </w:rPr>
        <w:t>3c</w:t>
      </w:r>
      <w:r>
        <w:rPr>
          <w:rFonts w:hint="eastAsia"/>
          <w:sz w:val="24"/>
        </w:rPr>
        <w:t>。</w:t>
      </w:r>
    </w:p>
    <w:p w:rsidR="00000000" w:rsidRDefault="00B4319F" w:rsidP="001F12D3">
      <w:pPr>
        <w:spacing w:afterLines="50" w:line="360" w:lineRule="auto"/>
        <w:ind w:rightChars="14" w:right="29"/>
        <w:contextualSpacing/>
        <w:outlineLvl w:val="1"/>
        <w:rPr>
          <w:sz w:val="24"/>
        </w:rPr>
      </w:pPr>
      <w:r>
        <w:rPr>
          <w:rFonts w:hint="eastAsia"/>
          <w:b/>
          <w:sz w:val="24"/>
        </w:rPr>
        <w:t xml:space="preserve">6.2.7 </w:t>
      </w:r>
      <w:r>
        <w:rPr>
          <w:rFonts w:hint="eastAsia"/>
          <w:sz w:val="24"/>
        </w:rPr>
        <w:t>按公式（</w:t>
      </w:r>
      <w:r>
        <w:rPr>
          <w:rFonts w:hint="eastAsia"/>
          <w:sz w:val="24"/>
        </w:rPr>
        <w:t>3</w:t>
      </w:r>
      <w:r>
        <w:rPr>
          <w:rFonts w:hint="eastAsia"/>
          <w:sz w:val="24"/>
        </w:rPr>
        <w:t>）计算平均炉壁温度</w:t>
      </w:r>
      <w:r>
        <w:rPr>
          <w:rFonts w:hint="eastAsia"/>
          <w:i/>
          <w:sz w:val="24"/>
        </w:rPr>
        <w:t>T</w:t>
      </w:r>
      <w:r>
        <w:rPr>
          <w:rFonts w:hint="eastAsia"/>
          <w:sz w:val="24"/>
          <w:vertAlign w:val="subscript"/>
        </w:rPr>
        <w:t>avg</w:t>
      </w:r>
      <w:r>
        <w:rPr>
          <w:rFonts w:hint="eastAsia"/>
          <w:sz w:val="24"/>
        </w:rPr>
        <w:t>。</w:t>
      </w:r>
    </w:p>
    <w:p w:rsidR="00000000" w:rsidRDefault="0038229B" w:rsidP="001F12D3">
      <w:pPr>
        <w:snapToGrid w:val="0"/>
        <w:spacing w:afterLines="50" w:line="360" w:lineRule="auto"/>
        <w:ind w:rightChars="14" w:right="29"/>
        <w:jc w:val="right"/>
        <w:outlineLvl w:val="1"/>
        <w:rPr>
          <w:sz w:val="24"/>
        </w:rPr>
      </w:pPr>
      <m:oMath>
        <m:sSub>
          <m:sSubPr>
            <m:ctrlPr>
              <w:rPr>
                <w:rFonts w:ascii="Cambria Math" w:hAnsi="Cambria Math"/>
                <w:sz w:val="24"/>
              </w:rPr>
            </m:ctrlPr>
          </m:sSubPr>
          <m:e>
            <m:r>
              <w:rPr>
                <w:rFonts w:ascii="Cambria Math" w:hAnsi="Cambria Math" w:hint="eastAsia"/>
                <w:sz w:val="24"/>
              </w:rPr>
              <m:t>T</m:t>
            </m:r>
          </m:e>
          <m:sub>
            <m:r>
              <w:rPr>
                <w:rFonts w:ascii="Cambria Math" w:hAnsi="Cambria Math"/>
                <w:sz w:val="24"/>
              </w:rPr>
              <m:t>avg</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T</m:t>
                </m:r>
              </m:e>
              <m:sub>
                <m:r>
                  <w:rPr>
                    <w:rFonts w:ascii="Cambria Math" w:hAnsi="Cambria Math"/>
                    <w:sz w:val="24"/>
                  </w:rPr>
                  <m:t>1a</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1b</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1c</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2a</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2b</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2c</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3a</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3b</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3c</m:t>
                </m:r>
              </m:sub>
            </m:sSub>
          </m:num>
          <m:den>
            <m:r>
              <w:rPr>
                <w:rFonts w:ascii="Cambria Math" w:hAnsi="Cambria Math"/>
                <w:sz w:val="24"/>
              </w:rPr>
              <m:t>9</m:t>
            </m:r>
          </m:den>
        </m:f>
      </m:oMath>
      <w:r w:rsidR="00B4319F">
        <w:rPr>
          <w:rFonts w:hint="eastAsia"/>
          <w:sz w:val="24"/>
        </w:rPr>
        <w:t>.</w:t>
      </w:r>
      <w:r w:rsidR="00B4319F">
        <w:rPr>
          <w:sz w:val="24"/>
        </w:rPr>
        <w:t>…………</w:t>
      </w:r>
      <w:r w:rsidR="00B4319F">
        <w:rPr>
          <w:rFonts w:hint="eastAsia"/>
          <w:sz w:val="24"/>
        </w:rPr>
        <w:t>..</w:t>
      </w:r>
      <w:r w:rsidR="00B4319F">
        <w:rPr>
          <w:sz w:val="24"/>
        </w:rPr>
        <w:t>………</w:t>
      </w:r>
      <w:r w:rsidR="00B4319F">
        <w:rPr>
          <w:rFonts w:hint="eastAsia"/>
          <w:sz w:val="24"/>
        </w:rPr>
        <w:t>..</w:t>
      </w:r>
      <w:r w:rsidR="00B4319F">
        <w:rPr>
          <w:rFonts w:hint="eastAsia"/>
          <w:sz w:val="24"/>
        </w:rPr>
        <w:t>（</w:t>
      </w:r>
      <w:r w:rsidR="00B4319F">
        <w:rPr>
          <w:rFonts w:hint="eastAsia"/>
          <w:sz w:val="24"/>
        </w:rPr>
        <w:t>3</w:t>
      </w:r>
      <w:r w:rsidR="00B4319F">
        <w:rPr>
          <w:rFonts w:hint="eastAsia"/>
          <w:sz w:val="24"/>
        </w:rPr>
        <w:t>）</w:t>
      </w:r>
    </w:p>
    <w:p w:rsidR="00000000" w:rsidRDefault="00B4319F" w:rsidP="001F12D3">
      <w:pPr>
        <w:snapToGrid w:val="0"/>
        <w:spacing w:afterLines="50" w:line="360" w:lineRule="auto"/>
        <w:ind w:rightChars="-324" w:right="-680"/>
        <w:outlineLvl w:val="1"/>
        <w:rPr>
          <w:sz w:val="24"/>
        </w:rPr>
      </w:pPr>
      <w:r>
        <w:rPr>
          <w:rFonts w:hint="eastAsia"/>
          <w:sz w:val="24"/>
        </w:rPr>
        <w:t>分别按公式（</w:t>
      </w:r>
      <w:r>
        <w:rPr>
          <w:rFonts w:hint="eastAsia"/>
          <w:sz w:val="24"/>
        </w:rPr>
        <w:t>4a</w:t>
      </w:r>
      <w:r>
        <w:rPr>
          <w:rFonts w:hint="eastAsia"/>
          <w:sz w:val="24"/>
        </w:rPr>
        <w:t>）、（</w:t>
      </w:r>
      <w:r>
        <w:rPr>
          <w:rFonts w:hint="eastAsia"/>
          <w:sz w:val="24"/>
        </w:rPr>
        <w:t>4b</w:t>
      </w:r>
      <w:r>
        <w:rPr>
          <w:rFonts w:hint="eastAsia"/>
          <w:sz w:val="24"/>
        </w:rPr>
        <w:t>）、（</w:t>
      </w:r>
      <w:r>
        <w:rPr>
          <w:rFonts w:hint="eastAsia"/>
          <w:sz w:val="24"/>
        </w:rPr>
        <w:t>4c</w:t>
      </w:r>
      <w:r>
        <w:rPr>
          <w:rFonts w:hint="eastAsia"/>
          <w:sz w:val="24"/>
        </w:rPr>
        <w:t>）计算三根垂轴线上平均温度：</w:t>
      </w:r>
    </w:p>
    <w:p w:rsidR="00000000" w:rsidRDefault="0038229B" w:rsidP="001F12D3">
      <w:pPr>
        <w:wordWrap w:val="0"/>
        <w:snapToGrid w:val="0"/>
        <w:spacing w:afterLines="50" w:line="360" w:lineRule="auto"/>
        <w:ind w:rightChars="14" w:right="29" w:firstLine="437"/>
        <w:jc w:val="right"/>
        <w:outlineLvl w:val="1"/>
        <w:rPr>
          <w:sz w:val="24"/>
        </w:rPr>
      </w:pPr>
      <m:oMath>
        <m:sSub>
          <m:sSubPr>
            <m:ctrlPr>
              <w:rPr>
                <w:rFonts w:ascii="Cambria Math" w:hAnsi="Cambria Math"/>
                <w:sz w:val="24"/>
              </w:rPr>
            </m:ctrlPr>
          </m:sSubPr>
          <m:e>
            <m:r>
              <w:rPr>
                <w:rFonts w:ascii="Cambria Math" w:hAnsi="Cambria Math" w:hint="eastAsia"/>
                <w:sz w:val="24"/>
              </w:rPr>
              <m:t>T</m:t>
            </m:r>
          </m:e>
          <m:sub>
            <m:r>
              <m:rPr>
                <m:sty m:val="p"/>
              </m:rPr>
              <w:rPr>
                <w:rFonts w:ascii="Cambria Math" w:hAnsi="Cambria Math"/>
                <w:sz w:val="24"/>
              </w:rPr>
              <m:t>avg,</m:t>
            </m:r>
            <m:r>
              <m:rPr>
                <m:sty m:val="p"/>
              </m:rPr>
              <w:rPr>
                <w:rFonts w:ascii="Cambria Math" w:hAnsi="Cambria Math" w:hint="eastAsia"/>
                <w:sz w:val="24"/>
              </w:rPr>
              <m:t>axi</m:t>
            </m:r>
            <m:r>
              <m:rPr>
                <m:sty m:val="p"/>
              </m:rPr>
              <w:rPr>
                <w:rFonts w:ascii="Cambria Math" w:hAnsi="Cambria Math"/>
                <w:sz w:val="24"/>
              </w:rPr>
              <m:t>s</m:t>
            </m:r>
            <m:r>
              <w:rPr>
                <w:rFonts w:ascii="Cambria Math" w:hAnsi="Cambria Math" w:hint="eastAsia"/>
                <w:sz w:val="24"/>
              </w:rPr>
              <m:t>1</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T</m:t>
                </m:r>
              </m:e>
              <m:sub>
                <m:r>
                  <w:rPr>
                    <w:rFonts w:ascii="Cambria Math" w:hAnsi="Cambria Math"/>
                    <w:sz w:val="24"/>
                  </w:rPr>
                  <m:t>1a</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1b</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1c</m:t>
                </m:r>
              </m:sub>
            </m:sSub>
          </m:num>
          <m:den>
            <m:r>
              <w:rPr>
                <w:rFonts w:ascii="Cambria Math" w:hAnsi="Cambria Math"/>
                <w:sz w:val="24"/>
              </w:rPr>
              <m:t>3</m:t>
            </m:r>
          </m:den>
        </m:f>
      </m:oMath>
      <w:r w:rsidR="00B4319F">
        <w:rPr>
          <w:rFonts w:hint="eastAsia"/>
          <w:sz w:val="24"/>
        </w:rPr>
        <w:t>..</w:t>
      </w:r>
      <w:r w:rsidR="00B4319F">
        <w:rPr>
          <w:sz w:val="24"/>
        </w:rPr>
        <w:t>…</w:t>
      </w:r>
      <w:r w:rsidR="00B4319F">
        <w:rPr>
          <w:rFonts w:hint="eastAsia"/>
          <w:sz w:val="24"/>
        </w:rPr>
        <w:t>.</w:t>
      </w:r>
      <w:r w:rsidR="00B4319F">
        <w:rPr>
          <w:sz w:val="24"/>
        </w:rPr>
        <w:t>…</w:t>
      </w:r>
      <w:r w:rsidR="00B4319F">
        <w:rPr>
          <w:rFonts w:hint="eastAsia"/>
          <w:sz w:val="24"/>
        </w:rPr>
        <w:t>..</w:t>
      </w:r>
      <w:r w:rsidR="00B4319F">
        <w:rPr>
          <w:sz w:val="24"/>
        </w:rPr>
        <w:t>………</w:t>
      </w:r>
      <w:r w:rsidR="00B4319F">
        <w:rPr>
          <w:rFonts w:hint="eastAsia"/>
          <w:sz w:val="24"/>
        </w:rPr>
        <w:t>..</w:t>
      </w:r>
      <w:r w:rsidR="00B4319F">
        <w:rPr>
          <w:sz w:val="24"/>
        </w:rPr>
        <w:t>………</w:t>
      </w:r>
      <w:r w:rsidR="00B4319F">
        <w:rPr>
          <w:rFonts w:hint="eastAsia"/>
          <w:sz w:val="24"/>
        </w:rPr>
        <w:t>（</w:t>
      </w:r>
      <w:r w:rsidR="00B4319F">
        <w:rPr>
          <w:rFonts w:hint="eastAsia"/>
          <w:sz w:val="24"/>
        </w:rPr>
        <w:t>4a</w:t>
      </w:r>
      <w:r w:rsidR="00B4319F">
        <w:rPr>
          <w:rFonts w:hint="eastAsia"/>
          <w:sz w:val="24"/>
        </w:rPr>
        <w:t>）</w:t>
      </w:r>
    </w:p>
    <w:p w:rsidR="00000000" w:rsidRDefault="0038229B" w:rsidP="001F12D3">
      <w:pPr>
        <w:wordWrap w:val="0"/>
        <w:snapToGrid w:val="0"/>
        <w:spacing w:afterLines="50" w:line="360" w:lineRule="auto"/>
        <w:ind w:rightChars="14" w:right="29" w:firstLine="437"/>
        <w:jc w:val="right"/>
        <w:outlineLvl w:val="1"/>
        <w:rPr>
          <w:sz w:val="24"/>
        </w:rPr>
      </w:pPr>
      <m:oMath>
        <m:sSub>
          <m:sSubPr>
            <m:ctrlPr>
              <w:rPr>
                <w:rFonts w:ascii="Cambria Math" w:hAnsi="Cambria Math"/>
                <w:sz w:val="24"/>
              </w:rPr>
            </m:ctrlPr>
          </m:sSubPr>
          <m:e>
            <m:r>
              <w:rPr>
                <w:rFonts w:ascii="Cambria Math" w:hAnsi="Cambria Math" w:hint="eastAsia"/>
                <w:sz w:val="24"/>
              </w:rPr>
              <m:t>T</m:t>
            </m:r>
          </m:e>
          <m:sub>
            <m:r>
              <m:rPr>
                <m:sty m:val="p"/>
              </m:rPr>
              <w:rPr>
                <w:rFonts w:ascii="Cambria Math" w:hAnsi="Cambria Math"/>
                <w:sz w:val="24"/>
              </w:rPr>
              <m:t>avg,</m:t>
            </m:r>
            <m:r>
              <m:rPr>
                <m:sty m:val="p"/>
              </m:rPr>
              <w:rPr>
                <w:rFonts w:ascii="Cambria Math" w:hAnsi="Cambria Math" w:hint="eastAsia"/>
                <w:sz w:val="24"/>
              </w:rPr>
              <m:t>axi</m:t>
            </m:r>
            <m:r>
              <m:rPr>
                <m:sty m:val="p"/>
              </m:rPr>
              <w:rPr>
                <w:rFonts w:ascii="Cambria Math" w:hAnsi="Cambria Math"/>
                <w:sz w:val="24"/>
              </w:rPr>
              <m:t>s2</m:t>
            </m:r>
          </m:sub>
        </m:sSub>
        <m:r>
          <m:rPr>
            <m:sty m:val="p"/>
          </m:rPr>
          <w:rPr>
            <w:rFonts w:ascii="Cambria Math" w:hAnsi="Cambria Math"/>
            <w:sz w:val="24"/>
          </w:rPr>
          <m:t>=</m:t>
        </m:r>
        <m:f>
          <m:fPr>
            <m:ctrlPr>
              <w:rPr>
                <w:rFonts w:ascii="Cambria Math" w:hAnsi="Cambria Math"/>
                <w:sz w:val="24"/>
              </w:rPr>
            </m:ctrlPr>
          </m:fPr>
          <m:num>
            <m:sSub>
              <m:sSubPr>
                <m:ctrlPr>
                  <w:rPr>
                    <w:rFonts w:ascii="Cambria Math" w:hAnsi="Cambria Math"/>
                    <w:sz w:val="24"/>
                  </w:rPr>
                </m:ctrlPr>
              </m:sSubPr>
              <m:e>
                <m:r>
                  <w:rPr>
                    <w:rFonts w:ascii="Cambria Math" w:hAnsi="Cambria Math"/>
                    <w:sz w:val="24"/>
                  </w:rPr>
                  <m:t>T</m:t>
                </m:r>
              </m:e>
              <m:sub>
                <m:r>
                  <m:rPr>
                    <m:sty m:val="p"/>
                  </m:rPr>
                  <w:rPr>
                    <w:rFonts w:ascii="Cambria Math" w:hAnsi="Cambria Math"/>
                    <w:sz w:val="24"/>
                  </w:rPr>
                  <m:t>2a</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T</m:t>
                </m:r>
              </m:e>
              <m:sub>
                <m:r>
                  <m:rPr>
                    <m:sty m:val="p"/>
                  </m:rPr>
                  <w:rPr>
                    <w:rFonts w:ascii="Cambria Math" w:hAnsi="Cambria Math"/>
                    <w:sz w:val="24"/>
                  </w:rPr>
                  <m:t>2b</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T</m:t>
                </m:r>
              </m:e>
              <m:sub>
                <m:r>
                  <m:rPr>
                    <m:sty m:val="p"/>
                  </m:rPr>
                  <w:rPr>
                    <w:rFonts w:ascii="Cambria Math" w:hAnsi="Cambria Math"/>
                    <w:sz w:val="24"/>
                  </w:rPr>
                  <m:t>2c</m:t>
                </m:r>
              </m:sub>
            </m:sSub>
          </m:num>
          <m:den>
            <m:r>
              <m:rPr>
                <m:sty m:val="p"/>
              </m:rPr>
              <w:rPr>
                <w:rFonts w:ascii="Cambria Math" w:hAnsi="Cambria Math"/>
                <w:sz w:val="24"/>
              </w:rPr>
              <m:t>3</m:t>
            </m:r>
          </m:den>
        </m:f>
      </m:oMath>
      <w:r w:rsidR="00B4319F">
        <w:rPr>
          <w:sz w:val="24"/>
        </w:rPr>
        <w:t>……………</w:t>
      </w:r>
      <w:r w:rsidR="00B4319F">
        <w:rPr>
          <w:rFonts w:hint="eastAsia"/>
          <w:sz w:val="24"/>
        </w:rPr>
        <w:t>.</w:t>
      </w:r>
      <w:r w:rsidR="00B4319F">
        <w:rPr>
          <w:sz w:val="24"/>
        </w:rPr>
        <w:t>…</w:t>
      </w:r>
      <w:r w:rsidR="00B4319F">
        <w:rPr>
          <w:rFonts w:hint="eastAsia"/>
          <w:sz w:val="24"/>
        </w:rPr>
        <w:t>..</w:t>
      </w:r>
      <w:r w:rsidR="00B4319F">
        <w:rPr>
          <w:sz w:val="24"/>
        </w:rPr>
        <w:t>……</w:t>
      </w:r>
      <w:r w:rsidR="00B4319F">
        <w:rPr>
          <w:rFonts w:hint="eastAsia"/>
          <w:sz w:val="24"/>
        </w:rPr>
        <w:t xml:space="preserve">.. </w:t>
      </w:r>
      <w:r w:rsidR="00B4319F">
        <w:rPr>
          <w:rFonts w:hint="eastAsia"/>
          <w:sz w:val="24"/>
        </w:rPr>
        <w:t>（</w:t>
      </w:r>
      <w:r w:rsidR="00B4319F">
        <w:rPr>
          <w:rFonts w:hint="eastAsia"/>
          <w:sz w:val="24"/>
        </w:rPr>
        <w:t>4b</w:t>
      </w:r>
      <w:r w:rsidR="00B4319F">
        <w:rPr>
          <w:rFonts w:hint="eastAsia"/>
          <w:sz w:val="24"/>
        </w:rPr>
        <w:t>）</w:t>
      </w:r>
    </w:p>
    <w:p w:rsidR="00000000" w:rsidRDefault="0038229B" w:rsidP="001F12D3">
      <w:pPr>
        <w:wordWrap w:val="0"/>
        <w:snapToGrid w:val="0"/>
        <w:spacing w:afterLines="50" w:line="360" w:lineRule="auto"/>
        <w:ind w:rightChars="14" w:right="29" w:firstLine="437"/>
        <w:jc w:val="right"/>
        <w:outlineLvl w:val="1"/>
        <w:rPr>
          <w:sz w:val="24"/>
        </w:rPr>
      </w:pPr>
      <m:oMath>
        <m:sSub>
          <m:sSubPr>
            <m:ctrlPr>
              <w:rPr>
                <w:rFonts w:ascii="Cambria Math" w:hAnsi="Cambria Math"/>
                <w:sz w:val="24"/>
              </w:rPr>
            </m:ctrlPr>
          </m:sSubPr>
          <m:e>
            <m:r>
              <w:rPr>
                <w:rFonts w:ascii="Cambria Math" w:hAnsi="Cambria Math" w:hint="eastAsia"/>
                <w:sz w:val="24"/>
              </w:rPr>
              <m:t>T</m:t>
            </m:r>
          </m:e>
          <m:sub>
            <m:r>
              <m:rPr>
                <m:sty m:val="p"/>
              </m:rPr>
              <w:rPr>
                <w:rFonts w:ascii="Cambria Math" w:hAnsi="Cambria Math"/>
                <w:sz w:val="24"/>
              </w:rPr>
              <m:t>avg,</m:t>
            </m:r>
            <m:r>
              <m:rPr>
                <m:sty m:val="p"/>
              </m:rPr>
              <w:rPr>
                <w:rFonts w:ascii="Cambria Math" w:hAnsi="Cambria Math" w:hint="eastAsia"/>
                <w:sz w:val="24"/>
              </w:rPr>
              <m:t>axi</m:t>
            </m:r>
            <m:r>
              <m:rPr>
                <m:sty m:val="p"/>
              </m:rPr>
              <w:rPr>
                <w:rFonts w:ascii="Cambria Math" w:hAnsi="Cambria Math"/>
                <w:sz w:val="24"/>
              </w:rPr>
              <m:t>s3</m:t>
            </m:r>
          </m:sub>
        </m:sSub>
        <m:r>
          <m:rPr>
            <m:sty m:val="p"/>
          </m:rPr>
          <w:rPr>
            <w:rFonts w:ascii="Cambria Math" w:hAnsi="Cambria Math"/>
            <w:sz w:val="24"/>
          </w:rPr>
          <m:t>=</m:t>
        </m:r>
        <m:f>
          <m:fPr>
            <m:ctrlPr>
              <w:rPr>
                <w:rFonts w:ascii="Cambria Math" w:hAnsi="Cambria Math"/>
                <w:sz w:val="24"/>
              </w:rPr>
            </m:ctrlPr>
          </m:fPr>
          <m:num>
            <m:sSub>
              <m:sSubPr>
                <m:ctrlPr>
                  <w:rPr>
                    <w:rFonts w:ascii="Cambria Math" w:hAnsi="Cambria Math"/>
                    <w:sz w:val="24"/>
                  </w:rPr>
                </m:ctrlPr>
              </m:sSubPr>
              <m:e>
                <m:r>
                  <w:rPr>
                    <w:rFonts w:ascii="Cambria Math" w:hAnsi="Cambria Math"/>
                    <w:sz w:val="24"/>
                  </w:rPr>
                  <m:t>T</m:t>
                </m:r>
              </m:e>
              <m:sub>
                <m:r>
                  <m:rPr>
                    <m:sty m:val="p"/>
                  </m:rPr>
                  <w:rPr>
                    <w:rFonts w:ascii="Cambria Math" w:hAnsi="Cambria Math"/>
                    <w:sz w:val="24"/>
                  </w:rPr>
                  <m:t>3a</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T</m:t>
                </m:r>
              </m:e>
              <m:sub>
                <m:r>
                  <m:rPr>
                    <m:sty m:val="p"/>
                  </m:rPr>
                  <w:rPr>
                    <w:rFonts w:ascii="Cambria Math" w:hAnsi="Cambria Math"/>
                    <w:sz w:val="24"/>
                  </w:rPr>
                  <m:t>3b</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T</m:t>
                </m:r>
              </m:e>
              <m:sub>
                <m:r>
                  <m:rPr>
                    <m:sty m:val="p"/>
                  </m:rPr>
                  <w:rPr>
                    <w:rFonts w:ascii="Cambria Math" w:hAnsi="Cambria Math"/>
                    <w:sz w:val="24"/>
                  </w:rPr>
                  <m:t>3c</m:t>
                </m:r>
              </m:sub>
            </m:sSub>
          </m:num>
          <m:den>
            <m:r>
              <m:rPr>
                <m:sty m:val="p"/>
              </m:rPr>
              <w:rPr>
                <w:rFonts w:ascii="Cambria Math" w:hAnsi="Cambria Math"/>
                <w:sz w:val="24"/>
              </w:rPr>
              <m:t>3</m:t>
            </m:r>
          </m:den>
        </m:f>
      </m:oMath>
      <w:r w:rsidR="00B4319F">
        <w:rPr>
          <w:sz w:val="24"/>
        </w:rPr>
        <w:t>……………</w:t>
      </w:r>
      <w:r w:rsidR="00B4319F">
        <w:rPr>
          <w:rFonts w:hint="eastAsia"/>
          <w:sz w:val="24"/>
        </w:rPr>
        <w:t>..</w:t>
      </w:r>
      <w:r w:rsidR="00B4319F">
        <w:rPr>
          <w:sz w:val="24"/>
        </w:rPr>
        <w:t>……</w:t>
      </w:r>
      <w:r w:rsidR="00B4319F">
        <w:rPr>
          <w:rFonts w:hint="eastAsia"/>
          <w:sz w:val="24"/>
        </w:rPr>
        <w:t>.</w:t>
      </w:r>
      <w:r w:rsidR="00B4319F">
        <w:rPr>
          <w:sz w:val="24"/>
        </w:rPr>
        <w:t>……</w:t>
      </w:r>
      <w:r w:rsidR="00B4319F">
        <w:rPr>
          <w:rFonts w:hint="eastAsia"/>
          <w:sz w:val="24"/>
        </w:rPr>
        <w:t>（</w:t>
      </w:r>
      <w:r w:rsidR="00B4319F">
        <w:rPr>
          <w:rFonts w:hint="eastAsia"/>
          <w:sz w:val="24"/>
        </w:rPr>
        <w:t>4c</w:t>
      </w:r>
      <w:r w:rsidR="00B4319F">
        <w:rPr>
          <w:rFonts w:hint="eastAsia"/>
          <w:sz w:val="24"/>
        </w:rPr>
        <w:t>）</w:t>
      </w:r>
    </w:p>
    <w:p w:rsidR="00000000" w:rsidRDefault="00B4319F" w:rsidP="001F12D3">
      <w:pPr>
        <w:snapToGrid w:val="0"/>
        <w:spacing w:afterLines="50" w:line="360" w:lineRule="auto"/>
        <w:ind w:rightChars="14" w:right="29"/>
        <w:jc w:val="left"/>
        <w:outlineLvl w:val="1"/>
        <w:rPr>
          <w:sz w:val="24"/>
        </w:rPr>
      </w:pPr>
      <w:r>
        <w:rPr>
          <w:rFonts w:hint="eastAsia"/>
          <w:sz w:val="24"/>
        </w:rPr>
        <w:t>式中：</w:t>
      </w:r>
    </w:p>
    <w:p w:rsidR="00000000" w:rsidRDefault="00B4319F" w:rsidP="001F12D3">
      <w:pPr>
        <w:snapToGrid w:val="0"/>
        <w:spacing w:afterLines="50" w:line="360" w:lineRule="auto"/>
        <w:ind w:rightChars="14" w:right="29" w:firstLineChars="200" w:firstLine="480"/>
        <w:jc w:val="left"/>
        <w:outlineLvl w:val="1"/>
        <w:rPr>
          <w:sz w:val="24"/>
        </w:rPr>
      </w:pPr>
      <w:r>
        <w:rPr>
          <w:rFonts w:hint="eastAsia"/>
          <w:i/>
          <w:sz w:val="24"/>
        </w:rPr>
        <w:t>T</w:t>
      </w:r>
      <w:r>
        <w:rPr>
          <w:rFonts w:hint="eastAsia"/>
          <w:sz w:val="24"/>
          <w:vertAlign w:val="subscript"/>
        </w:rPr>
        <w:t>avg,axis1</w:t>
      </w:r>
      <w:r>
        <w:rPr>
          <w:rFonts w:hint="eastAsia"/>
          <w:sz w:val="24"/>
        </w:rPr>
        <w:t>——第一根垂轴线上测得的炉壁温度平均值，℃；</w:t>
      </w:r>
    </w:p>
    <w:p w:rsidR="00000000" w:rsidRDefault="00B4319F" w:rsidP="001F12D3">
      <w:pPr>
        <w:snapToGrid w:val="0"/>
        <w:spacing w:afterLines="50" w:line="360" w:lineRule="auto"/>
        <w:ind w:rightChars="-324" w:right="-680" w:firstLineChars="200" w:firstLine="480"/>
        <w:outlineLvl w:val="1"/>
        <w:rPr>
          <w:sz w:val="24"/>
        </w:rPr>
      </w:pPr>
      <w:r>
        <w:rPr>
          <w:rFonts w:hint="eastAsia"/>
          <w:i/>
          <w:sz w:val="24"/>
        </w:rPr>
        <w:t>T</w:t>
      </w:r>
      <w:r>
        <w:rPr>
          <w:rFonts w:hint="eastAsia"/>
          <w:sz w:val="24"/>
          <w:vertAlign w:val="subscript"/>
        </w:rPr>
        <w:t>avg,axis2</w:t>
      </w:r>
      <w:r>
        <w:rPr>
          <w:rFonts w:hint="eastAsia"/>
          <w:sz w:val="24"/>
        </w:rPr>
        <w:t>——第二根垂轴线上测得的炉壁温度平均值，℃；</w:t>
      </w:r>
    </w:p>
    <w:p w:rsidR="00000000" w:rsidRDefault="00B4319F" w:rsidP="001F12D3">
      <w:pPr>
        <w:snapToGrid w:val="0"/>
        <w:spacing w:afterLines="50" w:line="360" w:lineRule="auto"/>
        <w:ind w:rightChars="-324" w:right="-680" w:firstLineChars="200" w:firstLine="480"/>
        <w:outlineLvl w:val="1"/>
        <w:rPr>
          <w:sz w:val="24"/>
        </w:rPr>
      </w:pPr>
      <w:r>
        <w:rPr>
          <w:rFonts w:hint="eastAsia"/>
          <w:i/>
          <w:sz w:val="24"/>
        </w:rPr>
        <w:t>T</w:t>
      </w:r>
      <w:r>
        <w:rPr>
          <w:rFonts w:hint="eastAsia"/>
          <w:sz w:val="24"/>
          <w:vertAlign w:val="subscript"/>
        </w:rPr>
        <w:t>avg,axis3</w:t>
      </w:r>
      <w:r>
        <w:rPr>
          <w:rFonts w:hint="eastAsia"/>
          <w:sz w:val="24"/>
        </w:rPr>
        <w:t>——第三根垂轴线上测得的炉壁温度平均值，℃。</w:t>
      </w:r>
    </w:p>
    <w:p w:rsidR="00000000" w:rsidRDefault="00B4319F" w:rsidP="001F12D3">
      <w:pPr>
        <w:snapToGrid w:val="0"/>
        <w:spacing w:afterLines="50" w:line="360" w:lineRule="auto"/>
        <w:ind w:rightChars="-324" w:right="-680"/>
        <w:outlineLvl w:val="1"/>
        <w:rPr>
          <w:sz w:val="24"/>
        </w:rPr>
      </w:pPr>
      <w:r>
        <w:rPr>
          <w:rFonts w:hint="eastAsia"/>
          <w:sz w:val="24"/>
        </w:rPr>
        <w:t>分别按公式</w:t>
      </w:r>
      <w:r>
        <w:rPr>
          <w:rFonts w:hint="eastAsia"/>
          <w:sz w:val="24"/>
        </w:rPr>
        <w:t>(5a)</w:t>
      </w:r>
      <w:r>
        <w:rPr>
          <w:rFonts w:hint="eastAsia"/>
          <w:sz w:val="24"/>
        </w:rPr>
        <w:t>、</w:t>
      </w:r>
      <w:r>
        <w:rPr>
          <w:rFonts w:hint="eastAsia"/>
          <w:sz w:val="24"/>
        </w:rPr>
        <w:t>(5b)</w:t>
      </w:r>
      <w:r>
        <w:rPr>
          <w:rFonts w:hint="eastAsia"/>
          <w:sz w:val="24"/>
        </w:rPr>
        <w:t>、</w:t>
      </w:r>
      <w:r>
        <w:rPr>
          <w:rFonts w:hint="eastAsia"/>
          <w:sz w:val="24"/>
        </w:rPr>
        <w:t>(5c)</w:t>
      </w:r>
      <w:r>
        <w:rPr>
          <w:rFonts w:hint="eastAsia"/>
          <w:sz w:val="24"/>
        </w:rPr>
        <w:t>计算三根垂轴线上炉壁平均温度相对于平均炉壁温度偏差的绝对百分数：</w:t>
      </w:r>
    </w:p>
    <w:p w:rsidR="00000000" w:rsidRDefault="0038229B" w:rsidP="001F12D3">
      <w:pPr>
        <w:snapToGrid w:val="0"/>
        <w:spacing w:afterLines="50" w:line="360" w:lineRule="auto"/>
        <w:ind w:rightChars="14" w:right="29" w:firstLine="437"/>
        <w:jc w:val="center"/>
        <w:outlineLvl w:val="1"/>
        <w:rPr>
          <w:sz w:val="24"/>
        </w:rPr>
      </w:pPr>
      <m:oMath>
        <m:sSub>
          <m:sSubPr>
            <m:ctrlPr>
              <w:rPr>
                <w:rFonts w:ascii="Cambria Math" w:hAnsi="Cambria Math"/>
                <w:sz w:val="24"/>
              </w:rPr>
            </m:ctrlPr>
          </m:sSubPr>
          <m:e>
            <m:r>
              <w:rPr>
                <w:rFonts w:ascii="Cambria Math" w:hAnsi="Cambria Math" w:hint="eastAsia"/>
                <w:sz w:val="24"/>
              </w:rPr>
              <m:t>T</m:t>
            </m:r>
          </m:e>
          <m:sub>
            <m:r>
              <m:rPr>
                <m:sty m:val="p"/>
              </m:rPr>
              <w:rPr>
                <w:rFonts w:ascii="Cambria Math" w:hAnsi="Cambria Math"/>
                <w:sz w:val="24"/>
              </w:rPr>
              <m:t>dev,</m:t>
            </m:r>
            <m:r>
              <m:rPr>
                <m:sty m:val="p"/>
              </m:rPr>
              <w:rPr>
                <w:rFonts w:ascii="Cambria Math" w:hAnsi="Cambria Math" w:hint="eastAsia"/>
                <w:sz w:val="24"/>
              </w:rPr>
              <m:t>axi</m:t>
            </m:r>
            <m:r>
              <m:rPr>
                <m:sty m:val="p"/>
              </m:rPr>
              <w:rPr>
                <w:rFonts w:ascii="Cambria Math" w:hAnsi="Cambria Math"/>
                <w:sz w:val="24"/>
              </w:rPr>
              <m:t>s</m:t>
            </m:r>
            <m:r>
              <m:rPr>
                <m:sty m:val="p"/>
              </m:rPr>
              <w:rPr>
                <w:rFonts w:ascii="Cambria Math" w:hAnsi="Cambria Math" w:hint="eastAsia"/>
                <w:sz w:val="24"/>
              </w:rPr>
              <m:t>1</m:t>
            </m:r>
          </m:sub>
        </m:sSub>
        <m:r>
          <w:rPr>
            <w:rFonts w:ascii="Cambria Math" w:hAnsi="Cambria Math"/>
            <w:sz w:val="24"/>
          </w:rPr>
          <m:t>=</m:t>
        </m:r>
        <m:r>
          <w:rPr>
            <w:rFonts w:ascii="Cambria Math" w:hAnsi="Cambria Math" w:hint="eastAsia"/>
            <w:sz w:val="24"/>
          </w:rPr>
          <m:t>100</m:t>
        </m:r>
        <m:r>
          <w:rPr>
            <w:rFonts w:ascii="Cambria Math" w:hAnsi="Cambria Math"/>
            <w:sz w:val="24"/>
          </w:rPr>
          <m:t>×</m:t>
        </m:r>
        <m:d>
          <m:dPr>
            <m:begChr m:val="|"/>
            <m:endChr m:val="|"/>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avg,axis</m:t>
                    </m:r>
                    <m:r>
                      <w:rPr>
                        <w:rFonts w:ascii="Cambria Math" w:hAnsi="Cambria Math"/>
                        <w:sz w:val="24"/>
                      </w:rPr>
                      <m:t>1</m:t>
                    </m:r>
                  </m:sub>
                </m:sSub>
              </m:num>
              <m:den>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m:t>
                    </m:r>
                  </m:sub>
                </m:sSub>
              </m:den>
            </m:f>
          </m:e>
        </m:d>
      </m:oMath>
      <w:r w:rsidR="00B4319F">
        <w:rPr>
          <w:sz w:val="24"/>
        </w:rPr>
        <w:t>…</w:t>
      </w:r>
      <w:r w:rsidR="00B4319F">
        <w:rPr>
          <w:rFonts w:hint="eastAsia"/>
          <w:sz w:val="24"/>
        </w:rPr>
        <w:t>.</w:t>
      </w:r>
      <w:r w:rsidR="00B4319F">
        <w:rPr>
          <w:sz w:val="24"/>
        </w:rPr>
        <w:t>…………</w:t>
      </w:r>
      <w:r w:rsidR="00B4319F">
        <w:rPr>
          <w:rFonts w:hint="eastAsia"/>
          <w:sz w:val="24"/>
        </w:rPr>
        <w:t>..</w:t>
      </w:r>
      <w:r w:rsidR="00B4319F">
        <w:rPr>
          <w:sz w:val="24"/>
        </w:rPr>
        <w:t>………</w:t>
      </w:r>
      <w:r w:rsidR="00B4319F">
        <w:rPr>
          <w:rFonts w:hint="eastAsia"/>
          <w:sz w:val="24"/>
        </w:rPr>
        <w:t>（</w:t>
      </w:r>
      <w:r w:rsidR="00B4319F">
        <w:rPr>
          <w:rFonts w:hint="eastAsia"/>
          <w:sz w:val="24"/>
        </w:rPr>
        <w:t>5a</w:t>
      </w:r>
      <w:r w:rsidR="00B4319F">
        <w:rPr>
          <w:rFonts w:hint="eastAsia"/>
          <w:sz w:val="24"/>
        </w:rPr>
        <w:t>）</w:t>
      </w:r>
    </w:p>
    <w:p w:rsidR="00000000" w:rsidRDefault="0038229B" w:rsidP="001F12D3">
      <w:pPr>
        <w:snapToGrid w:val="0"/>
        <w:spacing w:afterLines="50" w:line="360" w:lineRule="auto"/>
        <w:ind w:rightChars="14" w:right="29" w:firstLine="437"/>
        <w:jc w:val="center"/>
        <w:outlineLvl w:val="1"/>
        <w:rPr>
          <w:sz w:val="24"/>
        </w:rPr>
      </w:pPr>
      <m:oMath>
        <m:sSub>
          <m:sSubPr>
            <m:ctrlPr>
              <w:rPr>
                <w:rFonts w:ascii="Cambria Math" w:hAnsi="Cambria Math"/>
                <w:sz w:val="24"/>
              </w:rPr>
            </m:ctrlPr>
          </m:sSubPr>
          <m:e>
            <m:r>
              <w:rPr>
                <w:rFonts w:ascii="Cambria Math" w:hAnsi="Cambria Math" w:hint="eastAsia"/>
                <w:sz w:val="24"/>
              </w:rPr>
              <m:t>T</m:t>
            </m:r>
          </m:e>
          <m:sub>
            <m:r>
              <m:rPr>
                <m:sty m:val="p"/>
              </m:rPr>
              <w:rPr>
                <w:rFonts w:ascii="Cambria Math" w:hAnsi="Cambria Math"/>
                <w:sz w:val="24"/>
              </w:rPr>
              <m:t>dev,</m:t>
            </m:r>
            <m:r>
              <m:rPr>
                <m:sty m:val="p"/>
              </m:rPr>
              <w:rPr>
                <w:rFonts w:ascii="Cambria Math" w:hAnsi="Cambria Math" w:hint="eastAsia"/>
                <w:sz w:val="24"/>
              </w:rPr>
              <m:t>axi</m:t>
            </m:r>
            <m:r>
              <m:rPr>
                <m:sty m:val="p"/>
              </m:rPr>
              <w:rPr>
                <w:rFonts w:ascii="Cambria Math" w:hAnsi="Cambria Math"/>
                <w:sz w:val="24"/>
              </w:rPr>
              <m:t>s2</m:t>
            </m:r>
          </m:sub>
        </m:sSub>
        <m:r>
          <w:rPr>
            <w:rFonts w:ascii="Cambria Math" w:hAnsi="Cambria Math"/>
            <w:sz w:val="24"/>
          </w:rPr>
          <m:t>=</m:t>
        </m:r>
        <m:r>
          <w:rPr>
            <w:rFonts w:ascii="Cambria Math" w:hAnsi="Cambria Math" w:hint="eastAsia"/>
            <w:sz w:val="24"/>
          </w:rPr>
          <m:t>100</m:t>
        </m:r>
        <m:r>
          <w:rPr>
            <w:rFonts w:ascii="Cambria Math" w:hAnsi="Cambria Math"/>
            <w:sz w:val="24"/>
          </w:rPr>
          <m:t>×</m:t>
        </m:r>
        <m:d>
          <m:dPr>
            <m:begChr m:val="|"/>
            <m:endChr m:val="|"/>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avg,axis</m:t>
                    </m:r>
                    <m:r>
                      <w:rPr>
                        <w:rFonts w:ascii="Cambria Math" w:hAnsi="Cambria Math"/>
                        <w:sz w:val="24"/>
                      </w:rPr>
                      <m:t>2</m:t>
                    </m:r>
                  </m:sub>
                </m:sSub>
              </m:num>
              <m:den>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m:t>
                    </m:r>
                  </m:sub>
                </m:sSub>
              </m:den>
            </m:f>
          </m:e>
        </m:d>
      </m:oMath>
      <w:r w:rsidR="00B4319F">
        <w:rPr>
          <w:sz w:val="24"/>
        </w:rPr>
        <w:t>…………</w:t>
      </w:r>
      <w:r w:rsidR="00B4319F">
        <w:rPr>
          <w:rFonts w:hint="eastAsia"/>
          <w:sz w:val="24"/>
        </w:rPr>
        <w:t>.</w:t>
      </w:r>
      <w:r w:rsidR="00B4319F">
        <w:rPr>
          <w:sz w:val="24"/>
        </w:rPr>
        <w:t>…</w:t>
      </w:r>
      <w:r w:rsidR="00B4319F">
        <w:rPr>
          <w:rFonts w:hint="eastAsia"/>
          <w:sz w:val="24"/>
        </w:rPr>
        <w:t>..</w:t>
      </w:r>
      <w:r w:rsidR="00B4319F">
        <w:rPr>
          <w:sz w:val="24"/>
        </w:rPr>
        <w:t>……</w:t>
      </w:r>
      <w:r w:rsidR="00B4319F">
        <w:rPr>
          <w:rFonts w:hint="eastAsia"/>
          <w:sz w:val="24"/>
        </w:rPr>
        <w:t xml:space="preserve">.. </w:t>
      </w:r>
      <w:r w:rsidR="00B4319F">
        <w:rPr>
          <w:rFonts w:hint="eastAsia"/>
          <w:sz w:val="24"/>
        </w:rPr>
        <w:t>（</w:t>
      </w:r>
      <w:r w:rsidR="00B4319F">
        <w:rPr>
          <w:rFonts w:hint="eastAsia"/>
          <w:sz w:val="24"/>
        </w:rPr>
        <w:t>5b</w:t>
      </w:r>
      <w:r w:rsidR="00B4319F">
        <w:rPr>
          <w:rFonts w:hint="eastAsia"/>
          <w:sz w:val="24"/>
        </w:rPr>
        <w:t>）</w:t>
      </w:r>
    </w:p>
    <w:p w:rsidR="00000000" w:rsidRDefault="0038229B" w:rsidP="001F12D3">
      <w:pPr>
        <w:snapToGrid w:val="0"/>
        <w:spacing w:afterLines="50" w:line="360" w:lineRule="auto"/>
        <w:ind w:rightChars="14" w:right="29" w:firstLine="437"/>
        <w:jc w:val="center"/>
        <w:outlineLvl w:val="1"/>
        <w:rPr>
          <w:sz w:val="24"/>
        </w:rPr>
      </w:pPr>
      <m:oMath>
        <m:sSub>
          <m:sSubPr>
            <m:ctrlPr>
              <w:rPr>
                <w:rFonts w:ascii="Cambria Math" w:hAnsi="Cambria Math"/>
                <w:sz w:val="24"/>
              </w:rPr>
            </m:ctrlPr>
          </m:sSubPr>
          <m:e>
            <m:r>
              <w:rPr>
                <w:rFonts w:ascii="Cambria Math" w:hAnsi="Cambria Math" w:hint="eastAsia"/>
                <w:sz w:val="24"/>
              </w:rPr>
              <m:t>T</m:t>
            </m:r>
          </m:e>
          <m:sub>
            <m:r>
              <m:rPr>
                <m:sty m:val="p"/>
              </m:rPr>
              <w:rPr>
                <w:rFonts w:ascii="Cambria Math" w:hAnsi="Cambria Math"/>
                <w:sz w:val="24"/>
              </w:rPr>
              <m:t>dev,</m:t>
            </m:r>
            <m:r>
              <m:rPr>
                <m:sty m:val="p"/>
              </m:rPr>
              <w:rPr>
                <w:rFonts w:ascii="Cambria Math" w:hAnsi="Cambria Math" w:hint="eastAsia"/>
                <w:sz w:val="24"/>
              </w:rPr>
              <m:t>axi</m:t>
            </m:r>
            <m:r>
              <m:rPr>
                <m:sty m:val="p"/>
              </m:rPr>
              <w:rPr>
                <w:rFonts w:ascii="Cambria Math" w:hAnsi="Cambria Math"/>
                <w:sz w:val="24"/>
              </w:rPr>
              <m:t>s3</m:t>
            </m:r>
          </m:sub>
        </m:sSub>
        <m:r>
          <w:rPr>
            <w:rFonts w:ascii="Cambria Math" w:hAnsi="Cambria Math"/>
            <w:sz w:val="24"/>
          </w:rPr>
          <m:t>=</m:t>
        </m:r>
        <m:r>
          <w:rPr>
            <w:rFonts w:ascii="Cambria Math" w:hAnsi="Cambria Math" w:hint="eastAsia"/>
            <w:sz w:val="24"/>
          </w:rPr>
          <m:t>100</m:t>
        </m:r>
        <m:r>
          <w:rPr>
            <w:rFonts w:ascii="Cambria Math" w:hAnsi="Cambria Math"/>
            <w:sz w:val="24"/>
          </w:rPr>
          <m:t>×</m:t>
        </m:r>
        <m:d>
          <m:dPr>
            <m:begChr m:val="|"/>
            <m:endChr m:val="|"/>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avg,axis3</m:t>
                    </m:r>
                  </m:sub>
                </m:sSub>
              </m:num>
              <m:den>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m:t>
                    </m:r>
                  </m:sub>
                </m:sSub>
              </m:den>
            </m:f>
          </m:e>
        </m:d>
      </m:oMath>
      <w:r w:rsidR="00B4319F">
        <w:rPr>
          <w:rFonts w:hint="eastAsia"/>
          <w:sz w:val="24"/>
        </w:rPr>
        <w:t>..</w:t>
      </w:r>
      <w:r w:rsidR="00B4319F">
        <w:rPr>
          <w:sz w:val="24"/>
        </w:rPr>
        <w:t>………………</w:t>
      </w:r>
      <w:r w:rsidR="00B4319F">
        <w:rPr>
          <w:rFonts w:hint="eastAsia"/>
          <w:sz w:val="24"/>
        </w:rPr>
        <w:t>.</w:t>
      </w:r>
      <w:r w:rsidR="00B4319F">
        <w:rPr>
          <w:sz w:val="24"/>
        </w:rPr>
        <w:t>……</w:t>
      </w:r>
      <w:r w:rsidR="00B4319F">
        <w:rPr>
          <w:rFonts w:hint="eastAsia"/>
          <w:sz w:val="24"/>
        </w:rPr>
        <w:t>（</w:t>
      </w:r>
      <w:r w:rsidR="00B4319F">
        <w:rPr>
          <w:rFonts w:hint="eastAsia"/>
          <w:sz w:val="24"/>
        </w:rPr>
        <w:t>5c</w:t>
      </w:r>
      <w:r w:rsidR="00B4319F">
        <w:rPr>
          <w:rFonts w:hint="eastAsia"/>
          <w:sz w:val="24"/>
        </w:rPr>
        <w:t>）</w:t>
      </w:r>
    </w:p>
    <w:p w:rsidR="00000000" w:rsidRDefault="00B4319F" w:rsidP="001F12D3">
      <w:pPr>
        <w:snapToGrid w:val="0"/>
        <w:spacing w:afterLines="50" w:line="360" w:lineRule="auto"/>
        <w:ind w:rightChars="14" w:right="29"/>
        <w:jc w:val="left"/>
        <w:outlineLvl w:val="1"/>
        <w:rPr>
          <w:sz w:val="24"/>
        </w:rPr>
      </w:pPr>
      <w:r>
        <w:rPr>
          <w:rFonts w:hint="eastAsia"/>
          <w:sz w:val="24"/>
        </w:rPr>
        <w:t>式中：</w:t>
      </w:r>
    </w:p>
    <w:p w:rsidR="00000000" w:rsidRDefault="00B4319F" w:rsidP="001F12D3">
      <w:pPr>
        <w:snapToGrid w:val="0"/>
        <w:spacing w:afterLines="50" w:line="360" w:lineRule="auto"/>
        <w:ind w:rightChars="14" w:right="29" w:firstLineChars="200" w:firstLine="480"/>
        <w:jc w:val="left"/>
        <w:outlineLvl w:val="1"/>
        <w:rPr>
          <w:sz w:val="24"/>
        </w:rPr>
      </w:pPr>
      <w:r>
        <w:rPr>
          <w:rFonts w:hint="eastAsia"/>
          <w:i/>
          <w:sz w:val="24"/>
        </w:rPr>
        <w:t>T</w:t>
      </w:r>
      <w:r>
        <w:rPr>
          <w:rFonts w:hint="eastAsia"/>
          <w:sz w:val="24"/>
          <w:vertAlign w:val="subscript"/>
        </w:rPr>
        <w:t>dev,axis1</w:t>
      </w:r>
      <w:r>
        <w:rPr>
          <w:rFonts w:hint="eastAsia"/>
          <w:sz w:val="24"/>
        </w:rPr>
        <w:t>——第一根垂轴线上测得的炉壁平均温度相对平均炉壁温度偏差的绝对百分数，</w:t>
      </w:r>
      <w:r>
        <w:rPr>
          <w:rFonts w:hint="eastAsia"/>
          <w:sz w:val="24"/>
        </w:rPr>
        <w:t>%</w:t>
      </w:r>
      <w:r>
        <w:rPr>
          <w:rFonts w:hint="eastAsia"/>
          <w:sz w:val="24"/>
        </w:rPr>
        <w:t>；</w:t>
      </w:r>
    </w:p>
    <w:p w:rsidR="00000000" w:rsidRDefault="00B4319F" w:rsidP="001F12D3">
      <w:pPr>
        <w:snapToGrid w:val="0"/>
        <w:spacing w:afterLines="50" w:line="360" w:lineRule="auto"/>
        <w:ind w:rightChars="-324" w:right="-680" w:firstLineChars="200" w:firstLine="480"/>
        <w:outlineLvl w:val="1"/>
        <w:rPr>
          <w:sz w:val="24"/>
        </w:rPr>
      </w:pPr>
      <w:r>
        <w:rPr>
          <w:rFonts w:hint="eastAsia"/>
          <w:i/>
          <w:sz w:val="24"/>
        </w:rPr>
        <w:t>T</w:t>
      </w:r>
      <w:r>
        <w:rPr>
          <w:rFonts w:hint="eastAsia"/>
          <w:sz w:val="24"/>
          <w:vertAlign w:val="subscript"/>
        </w:rPr>
        <w:t>dev,axis2</w:t>
      </w:r>
      <w:r>
        <w:rPr>
          <w:rFonts w:hint="eastAsia"/>
          <w:sz w:val="24"/>
        </w:rPr>
        <w:t>——第一根垂轴线上测得的炉壁平均温度相对平均炉壁温度偏差的绝对百分数，</w:t>
      </w:r>
      <w:r>
        <w:rPr>
          <w:rFonts w:hint="eastAsia"/>
          <w:sz w:val="24"/>
        </w:rPr>
        <w:t>%</w:t>
      </w:r>
      <w:r>
        <w:rPr>
          <w:rFonts w:hint="eastAsia"/>
          <w:sz w:val="24"/>
        </w:rPr>
        <w:t>；</w:t>
      </w:r>
    </w:p>
    <w:p w:rsidR="00000000" w:rsidRDefault="00B4319F" w:rsidP="001F12D3">
      <w:pPr>
        <w:snapToGrid w:val="0"/>
        <w:spacing w:afterLines="50" w:line="360" w:lineRule="auto"/>
        <w:ind w:rightChars="-324" w:right="-680" w:firstLineChars="200" w:firstLine="480"/>
        <w:outlineLvl w:val="1"/>
        <w:rPr>
          <w:sz w:val="24"/>
        </w:rPr>
      </w:pPr>
      <w:r>
        <w:rPr>
          <w:rFonts w:hint="eastAsia"/>
          <w:i/>
          <w:sz w:val="24"/>
        </w:rPr>
        <w:t>T</w:t>
      </w:r>
      <w:r>
        <w:rPr>
          <w:rFonts w:hint="eastAsia"/>
          <w:sz w:val="24"/>
          <w:vertAlign w:val="subscript"/>
        </w:rPr>
        <w:t>dev,axis3</w:t>
      </w:r>
      <w:r>
        <w:rPr>
          <w:rFonts w:hint="eastAsia"/>
          <w:sz w:val="24"/>
        </w:rPr>
        <w:t>——第一根垂轴线上测得的炉壁平均温度相对平均炉壁温度偏差的绝对百分数，</w:t>
      </w:r>
      <w:r>
        <w:rPr>
          <w:rFonts w:hint="eastAsia"/>
          <w:sz w:val="24"/>
        </w:rPr>
        <w:t>%</w:t>
      </w:r>
      <w:r>
        <w:rPr>
          <w:rFonts w:hint="eastAsia"/>
          <w:sz w:val="24"/>
        </w:rPr>
        <w:t>。</w:t>
      </w:r>
    </w:p>
    <w:p w:rsidR="00000000" w:rsidRDefault="00B4319F" w:rsidP="001F12D3">
      <w:pPr>
        <w:snapToGrid w:val="0"/>
        <w:spacing w:afterLines="50" w:line="360" w:lineRule="auto"/>
        <w:ind w:rightChars="14" w:right="29"/>
        <w:outlineLvl w:val="1"/>
        <w:rPr>
          <w:sz w:val="24"/>
        </w:rPr>
      </w:pPr>
      <w:r>
        <w:rPr>
          <w:rFonts w:hint="eastAsia"/>
          <w:sz w:val="24"/>
        </w:rPr>
        <w:t>按公式（</w:t>
      </w:r>
      <w:r>
        <w:rPr>
          <w:rFonts w:hint="eastAsia"/>
          <w:sz w:val="24"/>
        </w:rPr>
        <w:t>6</w:t>
      </w:r>
      <w:r>
        <w:rPr>
          <w:rFonts w:hint="eastAsia"/>
          <w:sz w:val="24"/>
        </w:rPr>
        <w:t>）计算并记录三根垂轴线</w:t>
      </w:r>
      <w:r>
        <w:rPr>
          <w:rFonts w:asciiTheme="minorEastAsia" w:eastAsiaTheme="minorEastAsia" w:hAnsiTheme="minorEastAsia" w:hint="eastAsia"/>
          <w:sz w:val="24"/>
        </w:rPr>
        <w:t>上的平均炉壁温偏差</w:t>
      </w:r>
      <w:r>
        <w:rPr>
          <w:rFonts w:hint="eastAsia"/>
          <w:sz w:val="24"/>
        </w:rPr>
        <w:t>(</w:t>
      </w:r>
      <w:r>
        <w:rPr>
          <w:rFonts w:asciiTheme="minorEastAsia" w:eastAsiaTheme="minorEastAsia" w:hAnsiTheme="minorEastAsia" w:hint="eastAsia"/>
          <w:sz w:val="24"/>
        </w:rPr>
        <w:t>算术平均值</w:t>
      </w:r>
      <w:r>
        <w:rPr>
          <w:rFonts w:hint="eastAsia"/>
          <w:i/>
          <w:sz w:val="24"/>
        </w:rPr>
        <w:t>T</w:t>
      </w:r>
      <w:r>
        <w:rPr>
          <w:rFonts w:hint="eastAsia"/>
          <w:sz w:val="24"/>
          <w:vertAlign w:val="subscript"/>
        </w:rPr>
        <w:t>avg,dev,axis</w:t>
      </w:r>
      <w:r>
        <w:rPr>
          <w:rFonts w:hint="eastAsia"/>
          <w:sz w:val="24"/>
        </w:rPr>
        <w:t>)</w:t>
      </w:r>
      <w:r>
        <w:rPr>
          <w:rFonts w:hint="eastAsia"/>
          <w:sz w:val="24"/>
        </w:rPr>
        <w:t>。</w:t>
      </w:r>
    </w:p>
    <w:p w:rsidR="00000000" w:rsidRDefault="0038229B" w:rsidP="001F12D3">
      <w:pPr>
        <w:snapToGrid w:val="0"/>
        <w:spacing w:afterLines="50" w:line="360" w:lineRule="auto"/>
        <w:ind w:rightChars="14" w:right="29" w:firstLine="435"/>
        <w:jc w:val="center"/>
        <w:outlineLvl w:val="1"/>
        <w:rPr>
          <w:sz w:val="24"/>
        </w:rPr>
      </w:pPr>
      <m:oMath>
        <m:sSub>
          <m:sSubPr>
            <m:ctrlPr>
              <w:rPr>
                <w:rFonts w:ascii="Cambria Math" w:hAnsi="Cambria Math"/>
                <w:sz w:val="24"/>
              </w:rPr>
            </m:ctrlPr>
          </m:sSubPr>
          <m:e>
            <m:r>
              <w:rPr>
                <w:rFonts w:ascii="Cambria Math" w:hAnsi="Cambria Math" w:hint="eastAsia"/>
                <w:sz w:val="24"/>
              </w:rPr>
              <m:t>T</m:t>
            </m:r>
          </m:e>
          <m:sub>
            <m:r>
              <m:rPr>
                <m:sty m:val="p"/>
              </m:rPr>
              <w:rPr>
                <w:rFonts w:ascii="Cambria Math" w:hAnsi="Cambria Math"/>
                <w:sz w:val="24"/>
              </w:rPr>
              <m:t>avg,dev,</m:t>
            </m:r>
            <m:r>
              <m:rPr>
                <m:sty m:val="p"/>
              </m:rPr>
              <w:rPr>
                <w:rFonts w:ascii="Cambria Math" w:hAnsi="Cambria Math" w:hint="eastAsia"/>
                <w:sz w:val="24"/>
              </w:rPr>
              <m:t>axi</m:t>
            </m:r>
            <m:r>
              <m:rPr>
                <m:sty m:val="p"/>
              </m:rPr>
              <w:rPr>
                <w:rFonts w:ascii="Cambria Math" w:hAnsi="Cambria Math"/>
                <w:sz w:val="24"/>
              </w:rPr>
              <m:t>s</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dev,axis1</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dev,axis2</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dev,axis3</m:t>
                </m:r>
              </m:sub>
            </m:sSub>
          </m:num>
          <m:den>
            <m:r>
              <w:rPr>
                <w:rFonts w:ascii="Cambria Math" w:hAnsi="Cambria Math"/>
                <w:sz w:val="24"/>
              </w:rPr>
              <m:t>3</m:t>
            </m:r>
          </m:den>
        </m:f>
      </m:oMath>
      <w:r w:rsidR="00B4319F">
        <w:rPr>
          <w:sz w:val="24"/>
        </w:rPr>
        <w:t>…………</w:t>
      </w:r>
      <w:r w:rsidR="00B4319F">
        <w:rPr>
          <w:rFonts w:hint="eastAsia"/>
          <w:sz w:val="24"/>
        </w:rPr>
        <w:t>（</w:t>
      </w:r>
      <w:r w:rsidR="00B4319F">
        <w:rPr>
          <w:rFonts w:hint="eastAsia"/>
          <w:sz w:val="24"/>
        </w:rPr>
        <w:t>6</w:t>
      </w:r>
      <w:r w:rsidR="00B4319F">
        <w:rPr>
          <w:rFonts w:hint="eastAsia"/>
          <w:sz w:val="24"/>
        </w:rPr>
        <w:t>）</w:t>
      </w:r>
    </w:p>
    <w:p w:rsidR="00000000" w:rsidRDefault="00B4319F" w:rsidP="001F12D3">
      <w:pPr>
        <w:snapToGrid w:val="0"/>
        <w:spacing w:afterLines="50" w:line="360" w:lineRule="auto"/>
        <w:ind w:rightChars="-324" w:right="-680"/>
        <w:outlineLvl w:val="1"/>
        <w:rPr>
          <w:sz w:val="24"/>
        </w:rPr>
      </w:pPr>
      <w:r>
        <w:rPr>
          <w:rFonts w:hint="eastAsia"/>
          <w:sz w:val="24"/>
        </w:rPr>
        <w:t>按公式（</w:t>
      </w:r>
      <w:r>
        <w:rPr>
          <w:rFonts w:hint="eastAsia"/>
          <w:sz w:val="24"/>
        </w:rPr>
        <w:t>7a</w:t>
      </w:r>
      <w:r>
        <w:rPr>
          <w:rFonts w:hint="eastAsia"/>
          <w:sz w:val="24"/>
        </w:rPr>
        <w:t>）、（</w:t>
      </w:r>
      <w:r>
        <w:rPr>
          <w:rFonts w:hint="eastAsia"/>
          <w:sz w:val="24"/>
        </w:rPr>
        <w:t>7b</w:t>
      </w:r>
      <w:r>
        <w:rPr>
          <w:rFonts w:hint="eastAsia"/>
          <w:sz w:val="24"/>
        </w:rPr>
        <w:t>）、（</w:t>
      </w:r>
      <w:r>
        <w:rPr>
          <w:rFonts w:hint="eastAsia"/>
          <w:sz w:val="24"/>
        </w:rPr>
        <w:t>7c</w:t>
      </w:r>
      <w:r>
        <w:rPr>
          <w:rFonts w:hint="eastAsia"/>
          <w:sz w:val="24"/>
        </w:rPr>
        <w:t>）计算三根垂轴线上同一位置测得的炉壁温度平均值：</w:t>
      </w:r>
    </w:p>
    <w:p w:rsidR="00000000" w:rsidRDefault="0038229B" w:rsidP="001F12D3">
      <w:pPr>
        <w:snapToGrid w:val="0"/>
        <w:spacing w:afterLines="50" w:line="360" w:lineRule="auto"/>
        <w:ind w:rightChars="14" w:right="29" w:firstLine="437"/>
        <w:jc w:val="center"/>
        <w:outlineLvl w:val="1"/>
        <w:rPr>
          <w:sz w:val="24"/>
        </w:rPr>
      </w:pPr>
      <m:oMath>
        <m:sSub>
          <m:sSubPr>
            <m:ctrlPr>
              <w:rPr>
                <w:rFonts w:ascii="Cambria Math" w:hAnsi="Cambria Math"/>
                <w:sz w:val="24"/>
              </w:rPr>
            </m:ctrlPr>
          </m:sSubPr>
          <m:e>
            <m:r>
              <w:rPr>
                <w:rFonts w:ascii="Cambria Math" w:hAnsi="Cambria Math" w:hint="eastAsia"/>
                <w:sz w:val="24"/>
              </w:rPr>
              <m:t>T</m:t>
            </m:r>
          </m:e>
          <m:sub>
            <m:r>
              <m:rPr>
                <m:sty m:val="p"/>
              </m:rPr>
              <w:rPr>
                <w:rFonts w:ascii="Cambria Math" w:hAnsi="Cambria Math"/>
                <w:sz w:val="24"/>
              </w:rPr>
              <m:t>avg,levela</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T</m:t>
                </m:r>
              </m:e>
              <m:sub>
                <m:r>
                  <w:rPr>
                    <w:rFonts w:ascii="Cambria Math" w:hAnsi="Cambria Math"/>
                    <w:sz w:val="24"/>
                  </w:rPr>
                  <m:t>1a</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2a</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3a</m:t>
                </m:r>
              </m:sub>
            </m:sSub>
          </m:num>
          <m:den>
            <m:r>
              <w:rPr>
                <w:rFonts w:ascii="Cambria Math" w:hAnsi="Cambria Math"/>
                <w:sz w:val="24"/>
              </w:rPr>
              <m:t>3</m:t>
            </m:r>
          </m:den>
        </m:f>
      </m:oMath>
      <w:r w:rsidR="00B4319F">
        <w:rPr>
          <w:sz w:val="24"/>
        </w:rPr>
        <w:t>…</w:t>
      </w:r>
      <w:r w:rsidR="00B4319F">
        <w:rPr>
          <w:rFonts w:hint="eastAsia"/>
          <w:sz w:val="24"/>
        </w:rPr>
        <w:t>.</w:t>
      </w:r>
      <w:r w:rsidR="00B4319F">
        <w:rPr>
          <w:sz w:val="24"/>
        </w:rPr>
        <w:t>…</w:t>
      </w:r>
      <w:r w:rsidR="00B4319F">
        <w:rPr>
          <w:rFonts w:hint="eastAsia"/>
          <w:sz w:val="24"/>
        </w:rPr>
        <w:t>.</w:t>
      </w:r>
      <w:r w:rsidR="00B4319F">
        <w:rPr>
          <w:sz w:val="24"/>
        </w:rPr>
        <w:t>………</w:t>
      </w:r>
      <w:r w:rsidR="00B4319F">
        <w:rPr>
          <w:rFonts w:hint="eastAsia"/>
          <w:sz w:val="24"/>
        </w:rPr>
        <w:t>..</w:t>
      </w:r>
      <w:r w:rsidR="00B4319F">
        <w:rPr>
          <w:sz w:val="24"/>
        </w:rPr>
        <w:t>…………</w:t>
      </w:r>
      <w:r w:rsidR="00B4319F">
        <w:rPr>
          <w:rFonts w:hint="eastAsia"/>
          <w:sz w:val="24"/>
        </w:rPr>
        <w:t>（</w:t>
      </w:r>
      <w:r w:rsidR="00B4319F">
        <w:rPr>
          <w:rFonts w:hint="eastAsia"/>
          <w:sz w:val="24"/>
        </w:rPr>
        <w:t>7a</w:t>
      </w:r>
      <w:r w:rsidR="00B4319F">
        <w:rPr>
          <w:rFonts w:hint="eastAsia"/>
          <w:sz w:val="24"/>
        </w:rPr>
        <w:t>）</w:t>
      </w:r>
    </w:p>
    <w:p w:rsidR="00000000" w:rsidRDefault="0038229B" w:rsidP="001F12D3">
      <w:pPr>
        <w:snapToGrid w:val="0"/>
        <w:spacing w:afterLines="50" w:line="360" w:lineRule="auto"/>
        <w:ind w:rightChars="14" w:right="29" w:firstLine="437"/>
        <w:jc w:val="center"/>
        <w:outlineLvl w:val="1"/>
        <w:rPr>
          <w:sz w:val="24"/>
        </w:rPr>
      </w:pPr>
      <m:oMath>
        <m:sSub>
          <m:sSubPr>
            <m:ctrlPr>
              <w:rPr>
                <w:rFonts w:ascii="Cambria Math" w:hAnsi="Cambria Math"/>
                <w:sz w:val="24"/>
              </w:rPr>
            </m:ctrlPr>
          </m:sSubPr>
          <m:e>
            <m:r>
              <w:rPr>
                <w:rFonts w:ascii="Cambria Math" w:hAnsi="Cambria Math" w:hint="eastAsia"/>
                <w:sz w:val="24"/>
              </w:rPr>
              <m:t>T</m:t>
            </m:r>
          </m:e>
          <m:sub>
            <m:r>
              <m:rPr>
                <m:sty m:val="p"/>
              </m:rPr>
              <w:rPr>
                <w:rFonts w:ascii="Cambria Math" w:hAnsi="Cambria Math"/>
                <w:sz w:val="24"/>
              </w:rPr>
              <m:t>avg,levelb</m:t>
            </m:r>
          </m:sub>
        </m:sSub>
        <m:r>
          <m:rPr>
            <m:sty m:val="p"/>
          </m:rPr>
          <w:rPr>
            <w:rFonts w:ascii="Cambria Math" w:hAnsi="Cambria Math"/>
            <w:sz w:val="24"/>
          </w:rPr>
          <m:t>=</m:t>
        </m:r>
        <m:f>
          <m:fPr>
            <m:ctrlPr>
              <w:rPr>
                <w:rFonts w:ascii="Cambria Math" w:hAnsi="Cambria Math"/>
                <w:sz w:val="24"/>
              </w:rPr>
            </m:ctrlPr>
          </m:fPr>
          <m:num>
            <m:sSub>
              <m:sSubPr>
                <m:ctrlPr>
                  <w:rPr>
                    <w:rFonts w:ascii="Cambria Math" w:hAnsi="Cambria Math"/>
                    <w:sz w:val="24"/>
                  </w:rPr>
                </m:ctrlPr>
              </m:sSubPr>
              <m:e>
                <m:r>
                  <w:rPr>
                    <w:rFonts w:ascii="Cambria Math" w:hAnsi="Cambria Math"/>
                    <w:sz w:val="24"/>
                  </w:rPr>
                  <m:t>T</m:t>
                </m:r>
              </m:e>
              <m:sub>
                <m:r>
                  <m:rPr>
                    <m:sty m:val="p"/>
                  </m:rPr>
                  <w:rPr>
                    <w:rFonts w:ascii="Cambria Math" w:hAnsi="Cambria Math"/>
                    <w:sz w:val="24"/>
                  </w:rPr>
                  <m:t>1b</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T</m:t>
                </m:r>
              </m:e>
              <m:sub>
                <m:r>
                  <m:rPr>
                    <m:sty m:val="p"/>
                  </m:rPr>
                  <w:rPr>
                    <w:rFonts w:ascii="Cambria Math" w:hAnsi="Cambria Math"/>
                    <w:sz w:val="24"/>
                  </w:rPr>
                  <m:t>2b</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T</m:t>
                </m:r>
              </m:e>
              <m:sub>
                <m:r>
                  <m:rPr>
                    <m:sty m:val="p"/>
                  </m:rPr>
                  <w:rPr>
                    <w:rFonts w:ascii="Cambria Math" w:hAnsi="Cambria Math"/>
                    <w:sz w:val="24"/>
                  </w:rPr>
                  <m:t>3b</m:t>
                </m:r>
              </m:sub>
            </m:sSub>
          </m:num>
          <m:den>
            <m:r>
              <m:rPr>
                <m:sty m:val="p"/>
              </m:rPr>
              <w:rPr>
                <w:rFonts w:ascii="Cambria Math" w:hAnsi="Cambria Math"/>
                <w:sz w:val="24"/>
              </w:rPr>
              <m:t>3</m:t>
            </m:r>
          </m:den>
        </m:f>
      </m:oMath>
      <w:r w:rsidR="00B4319F">
        <w:rPr>
          <w:sz w:val="24"/>
        </w:rPr>
        <w:t>………………</w:t>
      </w:r>
      <w:r w:rsidR="00B4319F">
        <w:rPr>
          <w:rFonts w:hint="eastAsia"/>
          <w:sz w:val="24"/>
        </w:rPr>
        <w:t>..</w:t>
      </w:r>
      <w:r w:rsidR="00B4319F">
        <w:rPr>
          <w:sz w:val="24"/>
        </w:rPr>
        <w:t>……</w:t>
      </w:r>
      <w:r w:rsidR="00B4319F">
        <w:rPr>
          <w:rFonts w:hint="eastAsia"/>
          <w:sz w:val="24"/>
        </w:rPr>
        <w:t xml:space="preserve">.. </w:t>
      </w:r>
      <w:r w:rsidR="00B4319F">
        <w:rPr>
          <w:rFonts w:hint="eastAsia"/>
          <w:sz w:val="24"/>
        </w:rPr>
        <w:t>（</w:t>
      </w:r>
      <w:r w:rsidR="00B4319F">
        <w:rPr>
          <w:rFonts w:hint="eastAsia"/>
          <w:sz w:val="24"/>
        </w:rPr>
        <w:t>7b</w:t>
      </w:r>
      <w:r w:rsidR="00B4319F">
        <w:rPr>
          <w:rFonts w:hint="eastAsia"/>
          <w:sz w:val="24"/>
        </w:rPr>
        <w:t>）</w:t>
      </w:r>
    </w:p>
    <w:p w:rsidR="00000000" w:rsidRDefault="0038229B" w:rsidP="001F12D3">
      <w:pPr>
        <w:snapToGrid w:val="0"/>
        <w:spacing w:afterLines="50" w:line="360" w:lineRule="auto"/>
        <w:ind w:rightChars="14" w:right="29" w:firstLine="437"/>
        <w:jc w:val="center"/>
        <w:outlineLvl w:val="1"/>
        <w:rPr>
          <w:sz w:val="24"/>
        </w:rPr>
      </w:pPr>
      <m:oMath>
        <m:sSub>
          <m:sSubPr>
            <m:ctrlPr>
              <w:rPr>
                <w:rFonts w:ascii="Cambria Math" w:hAnsi="Cambria Math"/>
                <w:sz w:val="24"/>
              </w:rPr>
            </m:ctrlPr>
          </m:sSubPr>
          <m:e>
            <m:r>
              <w:rPr>
                <w:rFonts w:ascii="Cambria Math" w:hAnsi="Cambria Math" w:hint="eastAsia"/>
                <w:sz w:val="24"/>
              </w:rPr>
              <m:t>T</m:t>
            </m:r>
          </m:e>
          <m:sub>
            <m:r>
              <m:rPr>
                <m:sty m:val="p"/>
              </m:rPr>
              <w:rPr>
                <w:rFonts w:ascii="Cambria Math" w:hAnsi="Cambria Math"/>
                <w:sz w:val="24"/>
              </w:rPr>
              <m:t>avg,levelc</m:t>
            </m:r>
          </m:sub>
        </m:sSub>
        <m:r>
          <m:rPr>
            <m:sty m:val="p"/>
          </m:rPr>
          <w:rPr>
            <w:rFonts w:ascii="Cambria Math" w:hAnsi="Cambria Math"/>
            <w:sz w:val="24"/>
          </w:rPr>
          <m:t>=</m:t>
        </m:r>
        <m:f>
          <m:fPr>
            <m:ctrlPr>
              <w:rPr>
                <w:rFonts w:ascii="Cambria Math" w:hAnsi="Cambria Math"/>
                <w:sz w:val="24"/>
              </w:rPr>
            </m:ctrlPr>
          </m:fPr>
          <m:num>
            <m:sSub>
              <m:sSubPr>
                <m:ctrlPr>
                  <w:rPr>
                    <w:rFonts w:ascii="Cambria Math" w:hAnsi="Cambria Math"/>
                    <w:sz w:val="24"/>
                  </w:rPr>
                </m:ctrlPr>
              </m:sSubPr>
              <m:e>
                <m:r>
                  <w:rPr>
                    <w:rFonts w:ascii="Cambria Math" w:hAnsi="Cambria Math"/>
                    <w:sz w:val="24"/>
                  </w:rPr>
                  <m:t>T</m:t>
                </m:r>
              </m:e>
              <m:sub>
                <m:r>
                  <m:rPr>
                    <m:sty m:val="p"/>
                  </m:rPr>
                  <w:rPr>
                    <w:rFonts w:ascii="Cambria Math" w:hAnsi="Cambria Math"/>
                    <w:sz w:val="24"/>
                  </w:rPr>
                  <m:t>1c</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T</m:t>
                </m:r>
              </m:e>
              <m:sub>
                <m:r>
                  <m:rPr>
                    <m:sty m:val="p"/>
                  </m:rPr>
                  <w:rPr>
                    <w:rFonts w:ascii="Cambria Math" w:hAnsi="Cambria Math"/>
                    <w:sz w:val="24"/>
                  </w:rPr>
                  <m:t>2c</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T</m:t>
                </m:r>
              </m:e>
              <m:sub>
                <m:r>
                  <m:rPr>
                    <m:sty m:val="p"/>
                  </m:rPr>
                  <w:rPr>
                    <w:rFonts w:ascii="Cambria Math" w:hAnsi="Cambria Math"/>
                    <w:sz w:val="24"/>
                  </w:rPr>
                  <m:t>3c</m:t>
                </m:r>
              </m:sub>
            </m:sSub>
          </m:num>
          <m:den>
            <m:r>
              <m:rPr>
                <m:sty m:val="p"/>
              </m:rPr>
              <w:rPr>
                <w:rFonts w:ascii="Cambria Math" w:hAnsi="Cambria Math"/>
                <w:sz w:val="24"/>
              </w:rPr>
              <m:t>3</m:t>
            </m:r>
          </m:den>
        </m:f>
      </m:oMath>
      <w:r w:rsidR="00B4319F">
        <w:rPr>
          <w:sz w:val="24"/>
        </w:rPr>
        <w:t>………………</w:t>
      </w:r>
      <w:r w:rsidR="00B4319F">
        <w:rPr>
          <w:rFonts w:hint="eastAsia"/>
          <w:sz w:val="24"/>
        </w:rPr>
        <w:t>.</w:t>
      </w:r>
      <w:r w:rsidR="00B4319F">
        <w:rPr>
          <w:sz w:val="24"/>
        </w:rPr>
        <w:t>……</w:t>
      </w:r>
      <w:r w:rsidR="00B4319F">
        <w:rPr>
          <w:rFonts w:hint="eastAsia"/>
          <w:sz w:val="24"/>
        </w:rPr>
        <w:t>.</w:t>
      </w:r>
      <w:r w:rsidR="00B4319F">
        <w:rPr>
          <w:sz w:val="24"/>
        </w:rPr>
        <w:t>……</w:t>
      </w:r>
      <w:r w:rsidR="00B4319F">
        <w:rPr>
          <w:rFonts w:hint="eastAsia"/>
          <w:sz w:val="24"/>
        </w:rPr>
        <w:t>（</w:t>
      </w:r>
      <w:r w:rsidR="00B4319F">
        <w:rPr>
          <w:rFonts w:hint="eastAsia"/>
          <w:sz w:val="24"/>
        </w:rPr>
        <w:t>7c</w:t>
      </w:r>
      <w:r w:rsidR="00B4319F">
        <w:rPr>
          <w:rFonts w:hint="eastAsia"/>
          <w:sz w:val="24"/>
        </w:rPr>
        <w:t>）</w:t>
      </w:r>
    </w:p>
    <w:p w:rsidR="00000000" w:rsidRDefault="00B4319F" w:rsidP="001F12D3">
      <w:pPr>
        <w:snapToGrid w:val="0"/>
        <w:spacing w:afterLines="50" w:line="360" w:lineRule="auto"/>
        <w:ind w:rightChars="14" w:right="29"/>
        <w:jc w:val="left"/>
        <w:outlineLvl w:val="1"/>
        <w:rPr>
          <w:sz w:val="24"/>
        </w:rPr>
      </w:pPr>
      <w:r>
        <w:rPr>
          <w:rFonts w:hint="eastAsia"/>
          <w:sz w:val="24"/>
        </w:rPr>
        <w:t>式中：</w:t>
      </w:r>
    </w:p>
    <w:p w:rsidR="00000000" w:rsidRDefault="00B4319F" w:rsidP="001F12D3">
      <w:pPr>
        <w:snapToGrid w:val="0"/>
        <w:spacing w:afterLines="50" w:line="360" w:lineRule="auto"/>
        <w:ind w:rightChars="14" w:right="29" w:firstLineChars="200" w:firstLine="480"/>
        <w:jc w:val="left"/>
        <w:outlineLvl w:val="1"/>
        <w:rPr>
          <w:sz w:val="24"/>
        </w:rPr>
      </w:pPr>
      <w:r>
        <w:rPr>
          <w:rFonts w:hint="eastAsia"/>
          <w:i/>
          <w:sz w:val="24"/>
        </w:rPr>
        <w:t>T</w:t>
      </w:r>
      <w:r>
        <w:rPr>
          <w:rFonts w:hint="eastAsia"/>
          <w:sz w:val="24"/>
          <w:vertAlign w:val="subscript"/>
        </w:rPr>
        <w:t>avg,levela</w:t>
      </w:r>
      <w:r>
        <w:rPr>
          <w:rFonts w:hint="eastAsia"/>
          <w:sz w:val="24"/>
        </w:rPr>
        <w:t>——三根垂轴线上位置</w:t>
      </w:r>
      <w:r>
        <w:rPr>
          <w:rFonts w:hint="eastAsia"/>
          <w:sz w:val="24"/>
        </w:rPr>
        <w:t>a</w:t>
      </w:r>
      <w:r>
        <w:rPr>
          <w:rFonts w:hint="eastAsia"/>
          <w:sz w:val="24"/>
        </w:rPr>
        <w:t>测得的炉壁温度平均值，℃；</w:t>
      </w:r>
    </w:p>
    <w:p w:rsidR="00000000" w:rsidRDefault="00B4319F" w:rsidP="001F12D3">
      <w:pPr>
        <w:snapToGrid w:val="0"/>
        <w:spacing w:afterLines="50" w:line="360" w:lineRule="auto"/>
        <w:ind w:rightChars="-324" w:right="-680" w:firstLineChars="200" w:firstLine="480"/>
        <w:outlineLvl w:val="1"/>
        <w:rPr>
          <w:sz w:val="24"/>
        </w:rPr>
      </w:pPr>
      <w:r>
        <w:rPr>
          <w:rFonts w:hint="eastAsia"/>
          <w:i/>
          <w:sz w:val="24"/>
        </w:rPr>
        <w:t>T</w:t>
      </w:r>
      <w:r>
        <w:rPr>
          <w:rFonts w:hint="eastAsia"/>
          <w:sz w:val="24"/>
          <w:vertAlign w:val="subscript"/>
        </w:rPr>
        <w:t>avg,levelb</w:t>
      </w:r>
      <w:r>
        <w:rPr>
          <w:rFonts w:hint="eastAsia"/>
          <w:sz w:val="24"/>
        </w:rPr>
        <w:t>——三根垂轴线上位置</w:t>
      </w:r>
      <w:r>
        <w:rPr>
          <w:rFonts w:hint="eastAsia"/>
          <w:sz w:val="24"/>
        </w:rPr>
        <w:t>b</w:t>
      </w:r>
      <w:r>
        <w:rPr>
          <w:rFonts w:hint="eastAsia"/>
          <w:sz w:val="24"/>
        </w:rPr>
        <w:t>测得的炉壁温度平均值，℃；</w:t>
      </w:r>
    </w:p>
    <w:p w:rsidR="00000000" w:rsidRDefault="00B4319F" w:rsidP="001F12D3">
      <w:pPr>
        <w:snapToGrid w:val="0"/>
        <w:spacing w:afterLines="50" w:line="360" w:lineRule="auto"/>
        <w:ind w:rightChars="-324" w:right="-680" w:firstLineChars="200" w:firstLine="480"/>
        <w:outlineLvl w:val="1"/>
        <w:rPr>
          <w:sz w:val="24"/>
        </w:rPr>
      </w:pPr>
      <w:r>
        <w:rPr>
          <w:rFonts w:hint="eastAsia"/>
          <w:i/>
          <w:sz w:val="24"/>
        </w:rPr>
        <w:t>T</w:t>
      </w:r>
      <w:r>
        <w:rPr>
          <w:rFonts w:hint="eastAsia"/>
          <w:sz w:val="24"/>
          <w:vertAlign w:val="subscript"/>
        </w:rPr>
        <w:t>avg,levelc</w:t>
      </w:r>
      <w:r>
        <w:rPr>
          <w:rFonts w:hint="eastAsia"/>
          <w:sz w:val="24"/>
        </w:rPr>
        <w:t>——三根垂轴线上位置</w:t>
      </w:r>
      <w:r>
        <w:rPr>
          <w:rFonts w:hint="eastAsia"/>
          <w:sz w:val="24"/>
        </w:rPr>
        <w:t>c</w:t>
      </w:r>
      <w:r>
        <w:rPr>
          <w:rFonts w:hint="eastAsia"/>
          <w:sz w:val="24"/>
        </w:rPr>
        <w:t>测得的炉壁温度平均值，℃。</w:t>
      </w:r>
    </w:p>
    <w:p w:rsidR="00000000" w:rsidRDefault="00B4319F" w:rsidP="001F12D3">
      <w:pPr>
        <w:snapToGrid w:val="0"/>
        <w:spacing w:afterLines="50" w:line="360" w:lineRule="auto"/>
        <w:ind w:rightChars="14" w:right="29"/>
        <w:outlineLvl w:val="1"/>
        <w:rPr>
          <w:sz w:val="24"/>
        </w:rPr>
      </w:pPr>
      <w:r>
        <w:rPr>
          <w:rFonts w:hint="eastAsia"/>
          <w:sz w:val="24"/>
        </w:rPr>
        <w:t>分别按公式</w:t>
      </w:r>
      <w:r>
        <w:rPr>
          <w:rFonts w:hint="eastAsia"/>
          <w:sz w:val="24"/>
        </w:rPr>
        <w:t>(8a)</w:t>
      </w:r>
      <w:r>
        <w:rPr>
          <w:rFonts w:hint="eastAsia"/>
          <w:sz w:val="24"/>
        </w:rPr>
        <w:t>、</w:t>
      </w:r>
      <w:r>
        <w:rPr>
          <w:rFonts w:hint="eastAsia"/>
          <w:sz w:val="24"/>
        </w:rPr>
        <w:t>(8b)</w:t>
      </w:r>
      <w:r>
        <w:rPr>
          <w:rFonts w:hint="eastAsia"/>
          <w:sz w:val="24"/>
        </w:rPr>
        <w:t>、</w:t>
      </w:r>
      <w:r>
        <w:rPr>
          <w:rFonts w:hint="eastAsia"/>
          <w:sz w:val="24"/>
        </w:rPr>
        <w:t>(8c)</w:t>
      </w:r>
      <w:r>
        <w:rPr>
          <w:rFonts w:hint="eastAsia"/>
          <w:sz w:val="24"/>
        </w:rPr>
        <w:t>计算三根垂轴线上同一位置炉壁平均温度相对于平均炉壁温度偏差的绝对百分数：</w:t>
      </w:r>
    </w:p>
    <w:p w:rsidR="00000000" w:rsidRDefault="0038229B" w:rsidP="001F12D3">
      <w:pPr>
        <w:snapToGrid w:val="0"/>
        <w:spacing w:afterLines="50" w:line="360" w:lineRule="auto"/>
        <w:jc w:val="center"/>
        <w:outlineLvl w:val="1"/>
        <w:rPr>
          <w:sz w:val="24"/>
        </w:rPr>
      </w:pPr>
      <m:oMath>
        <m:sSub>
          <m:sSubPr>
            <m:ctrlPr>
              <w:rPr>
                <w:rFonts w:ascii="Cambria Math" w:hAnsi="Cambria Math"/>
                <w:sz w:val="24"/>
              </w:rPr>
            </m:ctrlPr>
          </m:sSubPr>
          <m:e>
            <m:r>
              <w:rPr>
                <w:rFonts w:ascii="Cambria Math" w:hAnsi="Cambria Math" w:hint="eastAsia"/>
                <w:sz w:val="24"/>
              </w:rPr>
              <m:t>T</m:t>
            </m:r>
          </m:e>
          <m:sub>
            <m:r>
              <m:rPr>
                <m:sty m:val="p"/>
              </m:rPr>
              <w:rPr>
                <w:rFonts w:ascii="Cambria Math" w:hAnsi="Cambria Math"/>
                <w:sz w:val="24"/>
              </w:rPr>
              <m:t>dev,levela</m:t>
            </m:r>
          </m:sub>
        </m:sSub>
        <m:r>
          <w:rPr>
            <w:rFonts w:ascii="Cambria Math" w:hAnsi="Cambria Math"/>
            <w:sz w:val="24"/>
          </w:rPr>
          <m:t>=</m:t>
        </m:r>
        <m:r>
          <w:rPr>
            <w:rFonts w:ascii="Cambria Math" w:hAnsi="Cambria Math" w:hint="eastAsia"/>
            <w:sz w:val="24"/>
          </w:rPr>
          <m:t>100</m:t>
        </m:r>
        <m:r>
          <w:rPr>
            <w:rFonts w:ascii="Cambria Math" w:hAnsi="Cambria Math"/>
            <w:sz w:val="24"/>
          </w:rPr>
          <m:t>×</m:t>
        </m:r>
        <m:d>
          <m:dPr>
            <m:begChr m:val="|"/>
            <m:endChr m:val="|"/>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avg,levela</m:t>
                    </m:r>
                  </m:sub>
                </m:sSub>
              </m:num>
              <m:den>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m:t>
                    </m:r>
                  </m:sub>
                </m:sSub>
              </m:den>
            </m:f>
          </m:e>
        </m:d>
      </m:oMath>
      <w:r w:rsidR="00B4319F">
        <w:rPr>
          <w:sz w:val="24"/>
        </w:rPr>
        <w:t>…</w:t>
      </w:r>
      <w:r w:rsidR="00B4319F">
        <w:rPr>
          <w:rFonts w:hint="eastAsia"/>
          <w:sz w:val="24"/>
        </w:rPr>
        <w:t>.</w:t>
      </w:r>
      <w:r w:rsidR="00B4319F">
        <w:rPr>
          <w:sz w:val="24"/>
        </w:rPr>
        <w:t>…………</w:t>
      </w:r>
      <w:r w:rsidR="00B4319F">
        <w:rPr>
          <w:rFonts w:hint="eastAsia"/>
          <w:sz w:val="24"/>
        </w:rPr>
        <w:t>..</w:t>
      </w:r>
      <w:r w:rsidR="00B4319F">
        <w:rPr>
          <w:sz w:val="24"/>
        </w:rPr>
        <w:t>………</w:t>
      </w:r>
      <w:r w:rsidR="00B4319F">
        <w:rPr>
          <w:rFonts w:hint="eastAsia"/>
          <w:sz w:val="24"/>
        </w:rPr>
        <w:t>（</w:t>
      </w:r>
      <w:r w:rsidR="00B4319F">
        <w:rPr>
          <w:rFonts w:hint="eastAsia"/>
          <w:sz w:val="24"/>
        </w:rPr>
        <w:t>8a</w:t>
      </w:r>
      <w:r w:rsidR="00B4319F">
        <w:rPr>
          <w:rFonts w:hint="eastAsia"/>
          <w:sz w:val="24"/>
        </w:rPr>
        <w:t>）</w:t>
      </w:r>
    </w:p>
    <w:p w:rsidR="00000000" w:rsidRDefault="0038229B" w:rsidP="001F12D3">
      <w:pPr>
        <w:snapToGrid w:val="0"/>
        <w:spacing w:afterLines="50" w:line="360" w:lineRule="auto"/>
        <w:ind w:rightChars="14" w:right="29" w:firstLine="437"/>
        <w:jc w:val="center"/>
        <w:outlineLvl w:val="1"/>
        <w:rPr>
          <w:sz w:val="24"/>
        </w:rPr>
      </w:pPr>
      <m:oMath>
        <m:sSub>
          <m:sSubPr>
            <m:ctrlPr>
              <w:rPr>
                <w:rFonts w:ascii="Cambria Math" w:hAnsi="Cambria Math"/>
                <w:sz w:val="24"/>
              </w:rPr>
            </m:ctrlPr>
          </m:sSubPr>
          <m:e>
            <m:r>
              <w:rPr>
                <w:rFonts w:ascii="Cambria Math" w:hAnsi="Cambria Math" w:hint="eastAsia"/>
                <w:sz w:val="24"/>
              </w:rPr>
              <m:t>T</m:t>
            </m:r>
          </m:e>
          <m:sub>
            <m:r>
              <m:rPr>
                <m:sty m:val="p"/>
              </m:rPr>
              <w:rPr>
                <w:rFonts w:ascii="Cambria Math" w:hAnsi="Cambria Math"/>
                <w:sz w:val="24"/>
              </w:rPr>
              <m:t>dev</m:t>
            </m:r>
            <m:r>
              <w:rPr>
                <w:rFonts w:ascii="Cambria Math" w:hAnsi="Cambria Math"/>
                <w:sz w:val="24"/>
              </w:rPr>
              <m:t>,</m:t>
            </m:r>
            <m:r>
              <m:rPr>
                <m:sty m:val="p"/>
              </m:rPr>
              <w:rPr>
                <w:rFonts w:ascii="Cambria Math" w:hAnsi="Cambria Math"/>
                <w:sz w:val="24"/>
              </w:rPr>
              <m:t>levelb</m:t>
            </m:r>
          </m:sub>
        </m:sSub>
        <m:r>
          <w:rPr>
            <w:rFonts w:ascii="Cambria Math" w:hAnsi="Cambria Math"/>
            <w:sz w:val="24"/>
          </w:rPr>
          <m:t>=</m:t>
        </m:r>
        <m:r>
          <w:rPr>
            <w:rFonts w:ascii="Cambria Math" w:hAnsi="Cambria Math" w:hint="eastAsia"/>
            <w:sz w:val="24"/>
          </w:rPr>
          <m:t>100</m:t>
        </m:r>
        <m:r>
          <w:rPr>
            <w:rFonts w:ascii="Cambria Math" w:hAnsi="Cambria Math"/>
            <w:sz w:val="24"/>
          </w:rPr>
          <m:t>×</m:t>
        </m:r>
        <m:d>
          <m:dPr>
            <m:begChr m:val="|"/>
            <m:endChr m:val="|"/>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avg,levelb</m:t>
                    </m:r>
                  </m:sub>
                </m:sSub>
              </m:num>
              <m:den>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m:t>
                    </m:r>
                  </m:sub>
                </m:sSub>
              </m:den>
            </m:f>
          </m:e>
        </m:d>
      </m:oMath>
      <w:r w:rsidR="00B4319F">
        <w:rPr>
          <w:sz w:val="24"/>
        </w:rPr>
        <w:t>……………</w:t>
      </w:r>
      <w:r w:rsidR="00B4319F">
        <w:rPr>
          <w:rFonts w:hint="eastAsia"/>
          <w:sz w:val="24"/>
        </w:rPr>
        <w:t>..</w:t>
      </w:r>
      <w:r w:rsidR="00B4319F">
        <w:rPr>
          <w:sz w:val="24"/>
        </w:rPr>
        <w:t>……</w:t>
      </w:r>
      <w:r w:rsidR="00B4319F">
        <w:rPr>
          <w:rFonts w:hint="eastAsia"/>
          <w:sz w:val="24"/>
        </w:rPr>
        <w:t xml:space="preserve">.. </w:t>
      </w:r>
      <w:r w:rsidR="00B4319F">
        <w:rPr>
          <w:rFonts w:hint="eastAsia"/>
          <w:sz w:val="24"/>
        </w:rPr>
        <w:t>（</w:t>
      </w:r>
      <w:r w:rsidR="00B4319F">
        <w:rPr>
          <w:rFonts w:hint="eastAsia"/>
          <w:sz w:val="24"/>
        </w:rPr>
        <w:t>8b</w:t>
      </w:r>
      <w:r w:rsidR="00B4319F">
        <w:rPr>
          <w:rFonts w:hint="eastAsia"/>
          <w:sz w:val="24"/>
        </w:rPr>
        <w:t>）</w:t>
      </w:r>
    </w:p>
    <w:p w:rsidR="00000000" w:rsidRDefault="0038229B" w:rsidP="001F12D3">
      <w:pPr>
        <w:snapToGrid w:val="0"/>
        <w:spacing w:afterLines="50" w:line="360" w:lineRule="auto"/>
        <w:ind w:rightChars="14" w:right="29" w:firstLine="437"/>
        <w:jc w:val="center"/>
        <w:outlineLvl w:val="1"/>
        <w:rPr>
          <w:sz w:val="24"/>
        </w:rPr>
      </w:pPr>
      <m:oMath>
        <m:sSub>
          <m:sSubPr>
            <m:ctrlPr>
              <w:rPr>
                <w:rFonts w:ascii="Cambria Math" w:hAnsi="Cambria Math"/>
                <w:sz w:val="24"/>
              </w:rPr>
            </m:ctrlPr>
          </m:sSubPr>
          <m:e>
            <m:r>
              <w:rPr>
                <w:rFonts w:ascii="Cambria Math" w:hAnsi="Cambria Math" w:hint="eastAsia"/>
                <w:sz w:val="24"/>
              </w:rPr>
              <m:t>T</m:t>
            </m:r>
          </m:e>
          <m:sub>
            <m:r>
              <m:rPr>
                <m:sty m:val="p"/>
              </m:rPr>
              <w:rPr>
                <w:rFonts w:ascii="Cambria Math" w:hAnsi="Cambria Math"/>
                <w:sz w:val="24"/>
              </w:rPr>
              <m:t>dev</m:t>
            </m:r>
            <m:r>
              <w:rPr>
                <w:rFonts w:ascii="Cambria Math" w:hAnsi="Cambria Math"/>
                <w:sz w:val="24"/>
              </w:rPr>
              <m:t>,</m:t>
            </m:r>
            <m:r>
              <m:rPr>
                <m:sty m:val="p"/>
              </m:rPr>
              <w:rPr>
                <w:rFonts w:ascii="Cambria Math" w:hAnsi="Cambria Math"/>
                <w:sz w:val="24"/>
              </w:rPr>
              <m:t>levelc</m:t>
            </m:r>
          </m:sub>
        </m:sSub>
        <m:r>
          <w:rPr>
            <w:rFonts w:ascii="Cambria Math" w:hAnsi="Cambria Math"/>
            <w:sz w:val="24"/>
          </w:rPr>
          <m:t>=</m:t>
        </m:r>
        <m:r>
          <w:rPr>
            <w:rFonts w:ascii="Cambria Math" w:hAnsi="Cambria Math" w:hint="eastAsia"/>
            <w:sz w:val="24"/>
          </w:rPr>
          <m:t>100</m:t>
        </m:r>
        <m:r>
          <w:rPr>
            <w:rFonts w:ascii="Cambria Math" w:hAnsi="Cambria Math"/>
            <w:sz w:val="24"/>
          </w:rPr>
          <m:t>×</m:t>
        </m:r>
        <m:d>
          <m:dPr>
            <m:begChr m:val="|"/>
            <m:endChr m:val="|"/>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avg,levelc</m:t>
                    </m:r>
                  </m:sub>
                </m:sSub>
              </m:num>
              <m:den>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avg</m:t>
                    </m:r>
                  </m:sub>
                </m:sSub>
              </m:den>
            </m:f>
          </m:e>
        </m:d>
      </m:oMath>
      <w:r w:rsidR="00B4319F">
        <w:rPr>
          <w:rFonts w:hint="eastAsia"/>
          <w:sz w:val="24"/>
        </w:rPr>
        <w:t>..</w:t>
      </w:r>
      <w:r w:rsidR="00B4319F">
        <w:rPr>
          <w:sz w:val="24"/>
        </w:rPr>
        <w:t>………………</w:t>
      </w:r>
      <w:r w:rsidR="00B4319F">
        <w:rPr>
          <w:rFonts w:hint="eastAsia"/>
          <w:sz w:val="24"/>
        </w:rPr>
        <w:t>.</w:t>
      </w:r>
      <w:r w:rsidR="00B4319F">
        <w:rPr>
          <w:sz w:val="24"/>
        </w:rPr>
        <w:t>……</w:t>
      </w:r>
      <w:r w:rsidR="00B4319F">
        <w:rPr>
          <w:rFonts w:hint="eastAsia"/>
          <w:sz w:val="24"/>
        </w:rPr>
        <w:t>（</w:t>
      </w:r>
      <w:r w:rsidR="00B4319F">
        <w:rPr>
          <w:rFonts w:hint="eastAsia"/>
          <w:sz w:val="24"/>
        </w:rPr>
        <w:t>8c</w:t>
      </w:r>
      <w:r w:rsidR="00B4319F">
        <w:rPr>
          <w:rFonts w:hint="eastAsia"/>
          <w:sz w:val="24"/>
        </w:rPr>
        <w:t>）</w:t>
      </w:r>
    </w:p>
    <w:p w:rsidR="00000000" w:rsidRDefault="00B4319F" w:rsidP="001F12D3">
      <w:pPr>
        <w:snapToGrid w:val="0"/>
        <w:spacing w:afterLines="50" w:line="360" w:lineRule="auto"/>
        <w:ind w:rightChars="14" w:right="29"/>
        <w:jc w:val="left"/>
        <w:outlineLvl w:val="1"/>
        <w:rPr>
          <w:sz w:val="24"/>
        </w:rPr>
      </w:pPr>
      <w:r>
        <w:rPr>
          <w:rFonts w:hint="eastAsia"/>
          <w:sz w:val="24"/>
        </w:rPr>
        <w:t>式中：</w:t>
      </w:r>
    </w:p>
    <w:p w:rsidR="00000000" w:rsidRDefault="00B4319F" w:rsidP="001F12D3">
      <w:pPr>
        <w:snapToGrid w:val="0"/>
        <w:spacing w:afterLines="50" w:line="360" w:lineRule="auto"/>
        <w:ind w:rightChars="14" w:right="29" w:firstLineChars="200" w:firstLine="480"/>
        <w:jc w:val="left"/>
        <w:outlineLvl w:val="1"/>
        <w:rPr>
          <w:sz w:val="24"/>
        </w:rPr>
      </w:pPr>
      <w:r>
        <w:rPr>
          <w:rFonts w:hint="eastAsia"/>
          <w:i/>
          <w:sz w:val="24"/>
        </w:rPr>
        <w:t>T</w:t>
      </w:r>
      <w:r>
        <w:rPr>
          <w:rFonts w:hint="eastAsia"/>
          <w:sz w:val="24"/>
          <w:vertAlign w:val="subscript"/>
        </w:rPr>
        <w:t>dev,levela</w:t>
      </w:r>
      <w:r>
        <w:rPr>
          <w:rFonts w:hint="eastAsia"/>
          <w:sz w:val="24"/>
        </w:rPr>
        <w:t>——三根垂轴线上位置</w:t>
      </w:r>
      <w:r>
        <w:rPr>
          <w:rFonts w:hint="eastAsia"/>
          <w:sz w:val="24"/>
        </w:rPr>
        <w:t>a</w:t>
      </w:r>
      <w:r>
        <w:rPr>
          <w:rFonts w:hint="eastAsia"/>
          <w:sz w:val="24"/>
        </w:rPr>
        <w:t>测得的炉壁平均温度相对平均炉壁温度偏差的绝对百分数，</w:t>
      </w:r>
      <w:r>
        <w:rPr>
          <w:rFonts w:hint="eastAsia"/>
          <w:sz w:val="24"/>
        </w:rPr>
        <w:t>%</w:t>
      </w:r>
      <w:r>
        <w:rPr>
          <w:rFonts w:hint="eastAsia"/>
          <w:sz w:val="24"/>
        </w:rPr>
        <w:t>；</w:t>
      </w:r>
    </w:p>
    <w:p w:rsidR="00000000" w:rsidRDefault="00B4319F" w:rsidP="001F12D3">
      <w:pPr>
        <w:snapToGrid w:val="0"/>
        <w:spacing w:afterLines="50" w:line="360" w:lineRule="auto"/>
        <w:ind w:rightChars="-324" w:right="-680" w:firstLineChars="200" w:firstLine="480"/>
        <w:outlineLvl w:val="1"/>
        <w:rPr>
          <w:sz w:val="24"/>
        </w:rPr>
      </w:pPr>
      <w:r>
        <w:rPr>
          <w:rFonts w:hint="eastAsia"/>
          <w:i/>
          <w:sz w:val="24"/>
        </w:rPr>
        <w:t>T</w:t>
      </w:r>
      <w:r>
        <w:rPr>
          <w:rFonts w:hint="eastAsia"/>
          <w:sz w:val="24"/>
          <w:vertAlign w:val="subscript"/>
        </w:rPr>
        <w:t>dev,levelb</w:t>
      </w:r>
      <w:r>
        <w:rPr>
          <w:rFonts w:hint="eastAsia"/>
          <w:sz w:val="24"/>
        </w:rPr>
        <w:t>——三根垂轴线上位置</w:t>
      </w:r>
      <w:r>
        <w:rPr>
          <w:rFonts w:hint="eastAsia"/>
          <w:sz w:val="24"/>
        </w:rPr>
        <w:t>b</w:t>
      </w:r>
      <w:r>
        <w:rPr>
          <w:rFonts w:hint="eastAsia"/>
          <w:sz w:val="24"/>
        </w:rPr>
        <w:t>测得的炉壁平均温度相对平均炉壁温度偏差的绝对百分数，</w:t>
      </w:r>
      <w:r>
        <w:rPr>
          <w:rFonts w:hint="eastAsia"/>
          <w:sz w:val="24"/>
        </w:rPr>
        <w:t>%</w:t>
      </w:r>
      <w:r>
        <w:rPr>
          <w:rFonts w:hint="eastAsia"/>
          <w:sz w:val="24"/>
        </w:rPr>
        <w:t>；</w:t>
      </w:r>
    </w:p>
    <w:p w:rsidR="00000000" w:rsidRDefault="00B4319F" w:rsidP="001F12D3">
      <w:pPr>
        <w:snapToGrid w:val="0"/>
        <w:spacing w:afterLines="50" w:line="360" w:lineRule="auto"/>
        <w:ind w:rightChars="-324" w:right="-680" w:firstLineChars="200" w:firstLine="480"/>
        <w:outlineLvl w:val="1"/>
        <w:rPr>
          <w:sz w:val="24"/>
        </w:rPr>
      </w:pPr>
      <w:r>
        <w:rPr>
          <w:rFonts w:hint="eastAsia"/>
          <w:i/>
          <w:sz w:val="24"/>
        </w:rPr>
        <w:t>T</w:t>
      </w:r>
      <w:r>
        <w:rPr>
          <w:rFonts w:hint="eastAsia"/>
          <w:sz w:val="24"/>
          <w:vertAlign w:val="subscript"/>
        </w:rPr>
        <w:t>dev,levelc</w:t>
      </w:r>
      <w:r>
        <w:rPr>
          <w:rFonts w:hint="eastAsia"/>
          <w:sz w:val="24"/>
        </w:rPr>
        <w:t>——三根垂轴线上位置</w:t>
      </w:r>
      <w:r>
        <w:rPr>
          <w:rFonts w:hint="eastAsia"/>
          <w:sz w:val="24"/>
        </w:rPr>
        <w:t>c</w:t>
      </w:r>
      <w:r>
        <w:rPr>
          <w:rFonts w:hint="eastAsia"/>
          <w:sz w:val="24"/>
        </w:rPr>
        <w:t>测得的炉壁平均温度相对平均炉壁温度偏差的绝对百分数，</w:t>
      </w:r>
      <w:r>
        <w:rPr>
          <w:rFonts w:hint="eastAsia"/>
          <w:sz w:val="24"/>
        </w:rPr>
        <w:t>%</w:t>
      </w:r>
      <w:r>
        <w:rPr>
          <w:rFonts w:hint="eastAsia"/>
          <w:sz w:val="24"/>
        </w:rPr>
        <w:t>。</w:t>
      </w:r>
    </w:p>
    <w:p w:rsidR="00000000" w:rsidRDefault="00B4319F" w:rsidP="001F12D3">
      <w:pPr>
        <w:snapToGrid w:val="0"/>
        <w:spacing w:afterLines="50" w:line="360" w:lineRule="auto"/>
        <w:ind w:rightChars="14" w:right="29" w:firstLineChars="200" w:firstLine="480"/>
        <w:outlineLvl w:val="1"/>
        <w:rPr>
          <w:sz w:val="24"/>
        </w:rPr>
      </w:pPr>
      <w:r>
        <w:rPr>
          <w:rFonts w:hint="eastAsia"/>
          <w:sz w:val="24"/>
        </w:rPr>
        <w:t>按公式（</w:t>
      </w:r>
      <w:r>
        <w:rPr>
          <w:rFonts w:hint="eastAsia"/>
          <w:sz w:val="24"/>
        </w:rPr>
        <w:t>9</w:t>
      </w:r>
      <w:r>
        <w:rPr>
          <w:rFonts w:hint="eastAsia"/>
          <w:sz w:val="24"/>
        </w:rPr>
        <w:t>）计算三根垂轴线上</w:t>
      </w:r>
      <w:r>
        <w:rPr>
          <w:rFonts w:asciiTheme="minorEastAsia" w:eastAsiaTheme="minorEastAsia" w:hAnsiTheme="minorEastAsia" w:hint="eastAsia"/>
          <w:sz w:val="24"/>
        </w:rPr>
        <w:t>同一位置的平均炉壁温度偏差</w:t>
      </w:r>
      <w:r>
        <w:rPr>
          <w:rFonts w:hint="eastAsia"/>
          <w:sz w:val="24"/>
        </w:rPr>
        <w:t>(</w:t>
      </w:r>
      <w:r>
        <w:rPr>
          <w:rFonts w:asciiTheme="minorEastAsia" w:eastAsiaTheme="minorEastAsia" w:hAnsiTheme="minorEastAsia" w:hint="eastAsia"/>
          <w:sz w:val="24"/>
        </w:rPr>
        <w:t>算术平均值</w:t>
      </w:r>
      <w:r>
        <w:rPr>
          <w:rFonts w:hint="eastAsia"/>
          <w:i/>
          <w:sz w:val="24"/>
        </w:rPr>
        <w:lastRenderedPageBreak/>
        <w:t>T</w:t>
      </w:r>
      <w:r>
        <w:rPr>
          <w:rFonts w:hint="eastAsia"/>
          <w:sz w:val="24"/>
          <w:vertAlign w:val="subscript"/>
        </w:rPr>
        <w:t>avg,dev,level</w:t>
      </w:r>
      <w:r>
        <w:rPr>
          <w:rFonts w:hint="eastAsia"/>
          <w:sz w:val="24"/>
        </w:rPr>
        <w:t>)</w:t>
      </w:r>
      <w:r>
        <w:rPr>
          <w:rFonts w:hint="eastAsia"/>
          <w:sz w:val="24"/>
        </w:rPr>
        <w:t>。</w:t>
      </w:r>
    </w:p>
    <w:p w:rsidR="00000000" w:rsidRDefault="0038229B" w:rsidP="001F12D3">
      <w:pPr>
        <w:snapToGrid w:val="0"/>
        <w:spacing w:afterLines="50" w:line="360" w:lineRule="auto"/>
        <w:ind w:rightChars="14" w:right="29" w:firstLine="435"/>
        <w:jc w:val="center"/>
        <w:outlineLvl w:val="1"/>
        <w:rPr>
          <w:sz w:val="24"/>
        </w:rPr>
      </w:pPr>
      <m:oMath>
        <m:sSub>
          <m:sSubPr>
            <m:ctrlPr>
              <w:rPr>
                <w:rFonts w:ascii="Cambria Math" w:hAnsi="Cambria Math"/>
                <w:sz w:val="24"/>
              </w:rPr>
            </m:ctrlPr>
          </m:sSubPr>
          <m:e>
            <m:r>
              <w:rPr>
                <w:rFonts w:ascii="Cambria Math" w:hAnsi="Cambria Math" w:hint="eastAsia"/>
                <w:sz w:val="24"/>
              </w:rPr>
              <m:t>T</m:t>
            </m:r>
          </m:e>
          <m:sub>
            <m:r>
              <m:rPr>
                <m:sty m:val="p"/>
              </m:rPr>
              <w:rPr>
                <w:rFonts w:ascii="Cambria Math" w:hAnsi="Cambria Math"/>
                <w:sz w:val="24"/>
              </w:rPr>
              <m:t>avg,dev,level</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dev,levela</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dev,levelb</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dev,levelc</m:t>
                </m:r>
              </m:sub>
            </m:sSub>
          </m:num>
          <m:den>
            <m:r>
              <w:rPr>
                <w:rFonts w:ascii="Cambria Math" w:hAnsi="Cambria Math"/>
                <w:sz w:val="24"/>
              </w:rPr>
              <m:t>3</m:t>
            </m:r>
          </m:den>
        </m:f>
      </m:oMath>
      <w:r w:rsidR="00B4319F">
        <w:rPr>
          <w:sz w:val="24"/>
        </w:rPr>
        <w:t>…………</w:t>
      </w:r>
      <w:r w:rsidR="00B4319F">
        <w:rPr>
          <w:rFonts w:hint="eastAsia"/>
          <w:sz w:val="24"/>
        </w:rPr>
        <w:t>（</w:t>
      </w:r>
      <w:r w:rsidR="00B4319F">
        <w:rPr>
          <w:rFonts w:hint="eastAsia"/>
          <w:sz w:val="24"/>
        </w:rPr>
        <w:t>9</w:t>
      </w:r>
      <w:r w:rsidR="00B4319F">
        <w:rPr>
          <w:rFonts w:hint="eastAsia"/>
          <w:sz w:val="24"/>
        </w:rPr>
        <w:t>）</w:t>
      </w:r>
    </w:p>
    <w:p w:rsidR="00000000" w:rsidRDefault="00B4319F" w:rsidP="001F12D3">
      <w:pPr>
        <w:snapToGrid w:val="0"/>
        <w:spacing w:afterLines="50" w:line="440" w:lineRule="exact"/>
        <w:ind w:rightChars="-324" w:right="-680"/>
        <w:outlineLvl w:val="1"/>
        <w:rPr>
          <w:b/>
          <w:sz w:val="24"/>
        </w:rPr>
      </w:pPr>
      <w:r>
        <w:rPr>
          <w:rFonts w:hint="eastAsia"/>
          <w:b/>
          <w:sz w:val="24"/>
        </w:rPr>
        <w:t xml:space="preserve">6.4 </w:t>
      </w:r>
      <w:r>
        <w:rPr>
          <w:rFonts w:hint="eastAsia"/>
          <w:b/>
          <w:sz w:val="24"/>
        </w:rPr>
        <w:t>炉内温度</w:t>
      </w:r>
    </w:p>
    <w:p w:rsidR="00000000" w:rsidRDefault="00B4319F" w:rsidP="001F12D3">
      <w:pPr>
        <w:snapToGrid w:val="0"/>
        <w:spacing w:afterLines="50" w:line="440" w:lineRule="exact"/>
        <w:ind w:rightChars="14" w:right="29"/>
        <w:outlineLvl w:val="1"/>
        <w:rPr>
          <w:sz w:val="24"/>
        </w:rPr>
      </w:pPr>
      <w:r>
        <w:rPr>
          <w:rFonts w:hint="eastAsia"/>
          <w:b/>
          <w:sz w:val="24"/>
        </w:rPr>
        <w:t>6.4.1</w:t>
      </w:r>
      <w:r>
        <w:rPr>
          <w:rFonts w:hint="eastAsia"/>
          <w:sz w:val="24"/>
        </w:rPr>
        <w:t>将炉内温度校准专用支架（参见附录</w:t>
      </w:r>
      <w:r>
        <w:rPr>
          <w:rFonts w:hint="eastAsia"/>
          <w:sz w:val="24"/>
        </w:rPr>
        <w:t>A</w:t>
      </w:r>
      <w:r>
        <w:rPr>
          <w:rFonts w:hint="eastAsia"/>
          <w:sz w:val="24"/>
        </w:rPr>
        <w:t>）中定位杆安装在加热炉固定座上，安装时应调整定位杆上下位置，使定位杆</w:t>
      </w:r>
      <w:r>
        <w:rPr>
          <w:rFonts w:hint="eastAsia"/>
          <w:sz w:val="24"/>
        </w:rPr>
        <w:t>150</w:t>
      </w:r>
      <w:ins w:id="66" w:author="王丽" w:date="2022-04-08T14:36:00Z">
        <w:r w:rsidR="009C76F5">
          <w:rPr>
            <w:rFonts w:hint="eastAsia"/>
            <w:sz w:val="24"/>
          </w:rPr>
          <w:t xml:space="preserve"> </w:t>
        </w:r>
      </w:ins>
      <w:r>
        <w:rPr>
          <w:rFonts w:hint="eastAsia"/>
          <w:sz w:val="24"/>
        </w:rPr>
        <w:t>mm</w:t>
      </w:r>
      <w:r>
        <w:rPr>
          <w:rFonts w:hint="eastAsia"/>
          <w:sz w:val="24"/>
        </w:rPr>
        <w:t>定位卡板上安装传感器移动支架后校准传感器处于加热炉管顶部。</w:t>
      </w:r>
    </w:p>
    <w:p w:rsidR="00000000" w:rsidRDefault="00B4319F" w:rsidP="001F12D3">
      <w:pPr>
        <w:snapToGrid w:val="0"/>
        <w:spacing w:afterLines="50" w:line="440" w:lineRule="exact"/>
        <w:ind w:rightChars="14" w:right="29"/>
        <w:outlineLvl w:val="1"/>
        <w:rPr>
          <w:sz w:val="24"/>
        </w:rPr>
      </w:pPr>
      <w:r>
        <w:rPr>
          <w:rFonts w:hint="eastAsia"/>
          <w:b/>
          <w:sz w:val="24"/>
        </w:rPr>
        <w:t>6.4.2</w:t>
      </w:r>
      <w:r>
        <w:rPr>
          <w:rFonts w:hint="eastAsia"/>
          <w:bCs/>
          <w:sz w:val="24"/>
        </w:rPr>
        <w:t>将校准装置</w:t>
      </w:r>
      <w:r>
        <w:rPr>
          <w:rFonts w:hint="eastAsia"/>
          <w:bCs/>
          <w:sz w:val="24"/>
        </w:rPr>
        <w:t>S</w:t>
      </w:r>
      <w:r>
        <w:rPr>
          <w:rFonts w:hint="eastAsia"/>
          <w:bCs/>
          <w:sz w:val="24"/>
        </w:rPr>
        <w:t>型热电偶安装到移动支架上，然后将移动支架悬挂在定位杆</w:t>
      </w:r>
      <w:r>
        <w:rPr>
          <w:rFonts w:hint="eastAsia"/>
          <w:bCs/>
          <w:sz w:val="24"/>
        </w:rPr>
        <w:t>75</w:t>
      </w:r>
      <w:ins w:id="67" w:author="王丽" w:date="2022-04-08T14:36:00Z">
        <w:r w:rsidR="009C76F5">
          <w:rPr>
            <w:rFonts w:hint="eastAsia"/>
            <w:bCs/>
            <w:sz w:val="24"/>
          </w:rPr>
          <w:t xml:space="preserve"> </w:t>
        </w:r>
      </w:ins>
      <w:r>
        <w:rPr>
          <w:rFonts w:hint="eastAsia"/>
          <w:bCs/>
          <w:sz w:val="24"/>
        </w:rPr>
        <w:t>mm</w:t>
      </w:r>
      <w:r>
        <w:rPr>
          <w:rFonts w:hint="eastAsia"/>
          <w:sz w:val="24"/>
        </w:rPr>
        <w:t>定位卡板</w:t>
      </w:r>
      <w:r>
        <w:rPr>
          <w:rFonts w:hint="eastAsia"/>
          <w:bCs/>
          <w:sz w:val="24"/>
        </w:rPr>
        <w:t>上，使热电偶热接点处于加热炉管中心</w:t>
      </w:r>
      <w:del w:id="68" w:author="王丽" w:date="2022-04-08T14:37:00Z">
        <w:r w:rsidDel="009C76F5">
          <w:rPr>
            <w:rFonts w:hint="eastAsia"/>
            <w:bCs/>
            <w:sz w:val="24"/>
          </w:rPr>
          <w:delText>抽线</w:delText>
        </w:r>
      </w:del>
      <w:ins w:id="69" w:author="王丽" w:date="2022-04-08T14:37:00Z">
        <w:r w:rsidR="009C76F5">
          <w:rPr>
            <w:rFonts w:hint="eastAsia"/>
            <w:bCs/>
            <w:sz w:val="24"/>
          </w:rPr>
          <w:t>轴线</w:t>
        </w:r>
      </w:ins>
      <w:r>
        <w:rPr>
          <w:rFonts w:hint="eastAsia"/>
          <w:bCs/>
          <w:sz w:val="24"/>
        </w:rPr>
        <w:t>的中点。</w:t>
      </w:r>
    </w:p>
    <w:p w:rsidR="00000000" w:rsidRDefault="00B4319F" w:rsidP="001F12D3">
      <w:pPr>
        <w:snapToGrid w:val="0"/>
        <w:spacing w:afterLines="50" w:line="440" w:lineRule="exact"/>
        <w:ind w:rightChars="14" w:right="29"/>
        <w:outlineLvl w:val="1"/>
        <w:rPr>
          <w:sz w:val="24"/>
        </w:rPr>
      </w:pPr>
      <w:r>
        <w:rPr>
          <w:rFonts w:hint="eastAsia"/>
          <w:b/>
          <w:sz w:val="24"/>
        </w:rPr>
        <w:t xml:space="preserve">6.4.3 </w:t>
      </w:r>
      <w:r>
        <w:rPr>
          <w:rFonts w:hint="eastAsia"/>
          <w:sz w:val="24"/>
        </w:rPr>
        <w:t>观察试验是否处于炉内温度平衡状态，如不能进入平衡状态应重新启动试验装置并使其进入炉内温度平衡状态后测量并记录试验炉中心轴线中点温度值。</w:t>
      </w:r>
    </w:p>
    <w:p w:rsidR="00000000" w:rsidRDefault="00B4319F" w:rsidP="001F12D3">
      <w:pPr>
        <w:snapToGrid w:val="0"/>
        <w:spacing w:afterLines="50" w:line="440" w:lineRule="exact"/>
        <w:ind w:rightChars="14" w:right="29"/>
        <w:outlineLvl w:val="1"/>
        <w:rPr>
          <w:sz w:val="24"/>
        </w:rPr>
      </w:pPr>
      <w:r>
        <w:rPr>
          <w:rFonts w:hint="eastAsia"/>
          <w:b/>
          <w:sz w:val="24"/>
        </w:rPr>
        <w:t>6.4.3</w:t>
      </w:r>
      <w:r>
        <w:rPr>
          <w:rFonts w:hint="eastAsia"/>
          <w:sz w:val="24"/>
        </w:rPr>
        <w:t>沿中心轴线向下以</w:t>
      </w:r>
      <w:r>
        <w:rPr>
          <w:rFonts w:hint="eastAsia"/>
          <w:sz w:val="24"/>
        </w:rPr>
        <w:t>10</w:t>
      </w:r>
      <w:ins w:id="70" w:author="王丽" w:date="2022-04-08T14:37:00Z">
        <w:r w:rsidR="009C76F5">
          <w:rPr>
            <w:rFonts w:hint="eastAsia"/>
            <w:sz w:val="24"/>
          </w:rPr>
          <w:t xml:space="preserve"> </w:t>
        </w:r>
      </w:ins>
      <w:r>
        <w:rPr>
          <w:rFonts w:hint="eastAsia"/>
          <w:sz w:val="24"/>
        </w:rPr>
        <w:t>mm</w:t>
      </w:r>
      <w:r>
        <w:rPr>
          <w:rFonts w:hint="eastAsia"/>
          <w:sz w:val="24"/>
        </w:rPr>
        <w:t>的步长移动传感器，直至到达加热炉管底部</w:t>
      </w:r>
      <w:r>
        <w:rPr>
          <w:rFonts w:hint="eastAsia"/>
          <w:sz w:val="24"/>
        </w:rPr>
        <w:t>5</w:t>
      </w:r>
      <w:ins w:id="71" w:author="王丽" w:date="2022-04-08T14:38:00Z">
        <w:r w:rsidR="009C76F5">
          <w:rPr>
            <w:rFonts w:hint="eastAsia"/>
            <w:sz w:val="24"/>
          </w:rPr>
          <w:t xml:space="preserve"> </w:t>
        </w:r>
      </w:ins>
      <w:r>
        <w:rPr>
          <w:rFonts w:hint="eastAsia"/>
          <w:sz w:val="24"/>
        </w:rPr>
        <w:t>mm</w:t>
      </w:r>
      <w:r>
        <w:rPr>
          <w:rFonts w:hint="eastAsia"/>
          <w:sz w:val="24"/>
        </w:rPr>
        <w:t>处，待温度读数稳定后，记录每个测温点的温度值。</w:t>
      </w:r>
    </w:p>
    <w:p w:rsidR="00000000" w:rsidRDefault="00B4319F" w:rsidP="001F12D3">
      <w:pPr>
        <w:snapToGrid w:val="0"/>
        <w:spacing w:afterLines="50" w:line="440" w:lineRule="exact"/>
        <w:ind w:rightChars="14" w:right="29"/>
        <w:outlineLvl w:val="1"/>
        <w:rPr>
          <w:sz w:val="24"/>
        </w:rPr>
      </w:pPr>
      <w:r>
        <w:rPr>
          <w:rFonts w:hint="eastAsia"/>
          <w:b/>
          <w:sz w:val="24"/>
        </w:rPr>
        <w:t>6.4.5</w:t>
      </w:r>
      <w:r>
        <w:rPr>
          <w:rFonts w:hint="eastAsia"/>
          <w:sz w:val="24"/>
        </w:rPr>
        <w:t>沿中心轴线向上以</w:t>
      </w:r>
      <w:r>
        <w:rPr>
          <w:rFonts w:hint="eastAsia"/>
          <w:sz w:val="24"/>
        </w:rPr>
        <w:t>10</w:t>
      </w:r>
      <w:ins w:id="72" w:author="王丽" w:date="2022-04-08T14:38:00Z">
        <w:r w:rsidR="009C76F5">
          <w:rPr>
            <w:rFonts w:hint="eastAsia"/>
            <w:sz w:val="24"/>
          </w:rPr>
          <w:t xml:space="preserve"> </w:t>
        </w:r>
      </w:ins>
      <w:r>
        <w:rPr>
          <w:rFonts w:hint="eastAsia"/>
          <w:sz w:val="24"/>
        </w:rPr>
        <w:t>mm</w:t>
      </w:r>
      <w:r>
        <w:rPr>
          <w:rFonts w:hint="eastAsia"/>
          <w:sz w:val="24"/>
        </w:rPr>
        <w:t>的步长移动传感器，直至到达加热炉管顶部，待温度读数稳定后，记录每个测温点的温度值。</w:t>
      </w:r>
    </w:p>
    <w:p w:rsidR="00000000" w:rsidRDefault="00B4319F" w:rsidP="001F12D3">
      <w:pPr>
        <w:snapToGrid w:val="0"/>
        <w:spacing w:afterLines="50" w:line="440" w:lineRule="exact"/>
        <w:ind w:rightChars="14" w:right="29"/>
        <w:outlineLvl w:val="1"/>
        <w:rPr>
          <w:sz w:val="24"/>
        </w:rPr>
      </w:pPr>
      <w:r>
        <w:rPr>
          <w:rFonts w:hint="eastAsia"/>
          <w:b/>
          <w:sz w:val="24"/>
        </w:rPr>
        <w:t>6.4.6</w:t>
      </w:r>
      <w:r>
        <w:rPr>
          <w:rFonts w:hint="eastAsia"/>
          <w:sz w:val="24"/>
        </w:rPr>
        <w:t>沿中心轴线向下以</w:t>
      </w:r>
      <w:r>
        <w:rPr>
          <w:rFonts w:hint="eastAsia"/>
          <w:sz w:val="24"/>
        </w:rPr>
        <w:t>10</w:t>
      </w:r>
      <w:ins w:id="73" w:author="王丽" w:date="2022-04-08T14:38:00Z">
        <w:r w:rsidR="009C76F5">
          <w:rPr>
            <w:rFonts w:hint="eastAsia"/>
            <w:sz w:val="24"/>
          </w:rPr>
          <w:t xml:space="preserve"> </w:t>
        </w:r>
      </w:ins>
      <w:r>
        <w:rPr>
          <w:rFonts w:hint="eastAsia"/>
          <w:sz w:val="24"/>
        </w:rPr>
        <w:t>mm</w:t>
      </w:r>
      <w:r>
        <w:rPr>
          <w:rFonts w:hint="eastAsia"/>
          <w:sz w:val="24"/>
        </w:rPr>
        <w:t>的步长移动传感器，直至到达加热炉管高度的中点，待温度读数稳定后，记录每个测温点的温度值。</w:t>
      </w:r>
    </w:p>
    <w:p w:rsidR="00000000" w:rsidRDefault="00B4319F" w:rsidP="001F12D3">
      <w:pPr>
        <w:snapToGrid w:val="0"/>
        <w:spacing w:afterLines="50" w:line="440" w:lineRule="exact"/>
        <w:ind w:rightChars="14" w:right="29"/>
        <w:outlineLvl w:val="1"/>
        <w:rPr>
          <w:sz w:val="24"/>
        </w:rPr>
      </w:pPr>
      <w:r>
        <w:rPr>
          <w:rFonts w:hint="eastAsia"/>
          <w:b/>
          <w:sz w:val="24"/>
        </w:rPr>
        <w:t>6.4.7</w:t>
      </w:r>
      <w:r>
        <w:rPr>
          <w:rFonts w:hint="eastAsia"/>
          <w:sz w:val="24"/>
        </w:rPr>
        <w:t>按公式（</w:t>
      </w:r>
      <w:r>
        <w:rPr>
          <w:rFonts w:hint="eastAsia"/>
          <w:sz w:val="24"/>
        </w:rPr>
        <w:t>10</w:t>
      </w:r>
      <w:r>
        <w:rPr>
          <w:rFonts w:hint="eastAsia"/>
          <w:sz w:val="24"/>
        </w:rPr>
        <w:t>）计算每个测量点两次测量的温度平均值。</w:t>
      </w:r>
    </w:p>
    <w:p w:rsidR="00000000" w:rsidRDefault="00B4319F" w:rsidP="001F12D3">
      <w:pPr>
        <w:snapToGrid w:val="0"/>
        <w:spacing w:beforeLines="50" w:afterLines="50" w:line="360" w:lineRule="auto"/>
        <w:ind w:rightChars="14" w:right="29" w:firstLine="437"/>
        <w:jc w:val="center"/>
        <w:outlineLvl w:val="1"/>
        <w:rPr>
          <w:sz w:val="24"/>
        </w:rPr>
      </w:pPr>
      <m:oMath>
        <m:r>
          <m:rPr>
            <m:sty m:val="p"/>
          </m:rPr>
          <w:rPr>
            <w:noProof/>
            <w:sz w:val="24"/>
          </w:rPr>
          <w:drawing>
            <wp:inline distT="0" distB="0" distL="114300" distR="114300">
              <wp:extent cx="133350" cy="200025"/>
              <wp:effectExtent l="0" t="0" r="0" b="762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29" cstate="print"/>
                      <a:stretch>
                        <a:fillRect/>
                      </a:stretch>
                    </pic:blipFill>
                    <pic:spPr>
                      <a:xfrm>
                        <a:off x="0" y="0"/>
                        <a:ext cx="133350" cy="200025"/>
                      </a:xfrm>
                      <a:prstGeom prst="rect">
                        <a:avLst/>
                      </a:prstGeom>
                      <a:noFill/>
                      <a:ln>
                        <a:noFill/>
                      </a:ln>
                    </pic:spPr>
                  </pic:pic>
                </a:graphicData>
              </a:graphic>
            </wp:inline>
          </w:drawing>
        </m:r>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i</m:t>
                </m:r>
                <m:r>
                  <m:rPr>
                    <m:sty m:val="p"/>
                  </m:rPr>
                  <w:rPr>
                    <w:rFonts w:ascii="Cambria Math" w:hAnsi="Cambria Math"/>
                    <w:sz w:val="24"/>
                  </w:rPr>
                  <m:t>上</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i</m:t>
                </m:r>
                <m:r>
                  <m:rPr>
                    <m:sty m:val="p"/>
                  </m:rPr>
                  <w:rPr>
                    <w:rFonts w:ascii="Cambria Math" w:hAnsi="Cambria Math"/>
                    <w:sz w:val="24"/>
                  </w:rPr>
                  <m:t>下</m:t>
                </m:r>
              </m:sub>
            </m:sSub>
          </m:num>
          <m:den>
            <m:r>
              <w:rPr>
                <w:rFonts w:ascii="Cambria Math" w:hAnsi="Cambria Math"/>
                <w:sz w:val="24"/>
              </w:rPr>
              <m:t>2</m:t>
            </m:r>
          </m:den>
        </m:f>
      </m:oMath>
      <w:r>
        <w:rPr>
          <w:sz w:val="24"/>
        </w:rPr>
        <w:t>………</w:t>
      </w:r>
      <w:r>
        <w:rPr>
          <w:rFonts w:hint="eastAsia"/>
          <w:sz w:val="24"/>
        </w:rPr>
        <w:t>........................</w:t>
      </w:r>
      <w:r>
        <w:rPr>
          <w:sz w:val="24"/>
        </w:rPr>
        <w:t>…</w:t>
      </w:r>
      <w:r>
        <w:rPr>
          <w:rFonts w:hint="eastAsia"/>
          <w:sz w:val="24"/>
        </w:rPr>
        <w:t>（</w:t>
      </w:r>
      <w:r>
        <w:rPr>
          <w:rFonts w:hint="eastAsia"/>
          <w:sz w:val="24"/>
        </w:rPr>
        <w:t>10</w:t>
      </w:r>
      <w:r>
        <w:rPr>
          <w:rFonts w:hint="eastAsia"/>
          <w:sz w:val="24"/>
        </w:rPr>
        <w:t>）</w:t>
      </w:r>
    </w:p>
    <w:p w:rsidR="00000000" w:rsidRDefault="00B4319F" w:rsidP="001F12D3">
      <w:pPr>
        <w:snapToGrid w:val="0"/>
        <w:spacing w:afterLines="50" w:line="440" w:lineRule="exact"/>
        <w:ind w:rightChars="14" w:right="29"/>
        <w:outlineLvl w:val="1"/>
        <w:rPr>
          <w:sz w:val="24"/>
        </w:rPr>
      </w:pPr>
      <w:r>
        <w:rPr>
          <w:rFonts w:hint="eastAsia"/>
          <w:sz w:val="24"/>
        </w:rPr>
        <w:t>式中：</w:t>
      </w:r>
      <w:r w:rsidR="009756EE" w:rsidRPr="009756EE">
        <w:rPr>
          <w:rFonts w:hint="eastAsia"/>
          <w:position w:val="-4"/>
          <w:sz w:val="24"/>
        </w:rPr>
        <w:object w:dxaOrig="220" w:dyaOrig="320">
          <v:shape id="_x0000_i1028" type="#_x0000_t75" style="width:10.9pt;height:15.9pt" o:ole="">
            <v:imagedata r:id="rId30" o:title=""/>
          </v:shape>
          <o:OLEObject Type="Embed" ProgID="Equation.3" ShapeID="_x0000_i1028" DrawAspect="Content" ObjectID="_1711206670" r:id="rId31"/>
        </w:object>
      </w:r>
      <w:r>
        <w:rPr>
          <w:rFonts w:hint="eastAsia"/>
          <w:sz w:val="24"/>
        </w:rPr>
        <w:t>——两次测量的温度平均值，℃；</w:t>
      </w:r>
    </w:p>
    <w:p w:rsidR="00000000" w:rsidRDefault="00B4319F" w:rsidP="001F12D3">
      <w:pPr>
        <w:snapToGrid w:val="0"/>
        <w:spacing w:afterLines="50" w:line="440" w:lineRule="exact"/>
        <w:ind w:rightChars="14" w:right="29"/>
        <w:outlineLvl w:val="1"/>
        <w:rPr>
          <w:sz w:val="24"/>
        </w:rPr>
      </w:pPr>
      <w:r>
        <w:rPr>
          <w:rFonts w:hint="eastAsia"/>
          <w:i/>
          <w:iCs/>
          <w:sz w:val="24"/>
        </w:rPr>
        <w:t>T</w:t>
      </w:r>
      <w:r>
        <w:rPr>
          <w:rFonts w:hint="eastAsia"/>
          <w:sz w:val="24"/>
          <w:vertAlign w:val="subscript"/>
        </w:rPr>
        <w:t>i</w:t>
      </w:r>
      <w:r>
        <w:rPr>
          <w:rFonts w:hint="eastAsia"/>
          <w:sz w:val="24"/>
          <w:vertAlign w:val="subscript"/>
        </w:rPr>
        <w:t>上</w:t>
      </w:r>
      <w:r>
        <w:rPr>
          <w:rFonts w:hint="eastAsia"/>
          <w:sz w:val="24"/>
        </w:rPr>
        <w:t>——校准传感器从试验炉底部向顶部移动过程中测得的</w:t>
      </w:r>
      <w:r>
        <w:rPr>
          <w:rFonts w:hint="eastAsia"/>
          <w:sz w:val="24"/>
        </w:rPr>
        <w:t>i</w:t>
      </w:r>
      <w:r>
        <w:rPr>
          <w:rFonts w:hint="eastAsia"/>
          <w:sz w:val="24"/>
        </w:rPr>
        <w:t>位置温度，℃；</w:t>
      </w:r>
    </w:p>
    <w:p w:rsidR="00000000" w:rsidRDefault="00B4319F" w:rsidP="001F12D3">
      <w:pPr>
        <w:snapToGrid w:val="0"/>
        <w:spacing w:afterLines="50" w:line="440" w:lineRule="exact"/>
        <w:ind w:rightChars="14" w:right="29"/>
        <w:outlineLvl w:val="1"/>
        <w:rPr>
          <w:sz w:val="24"/>
        </w:rPr>
      </w:pPr>
      <w:r>
        <w:rPr>
          <w:rFonts w:hint="eastAsia"/>
          <w:i/>
          <w:iCs/>
          <w:sz w:val="24"/>
        </w:rPr>
        <w:t>T</w:t>
      </w:r>
      <w:r>
        <w:rPr>
          <w:rFonts w:hint="eastAsia"/>
          <w:sz w:val="24"/>
          <w:vertAlign w:val="subscript"/>
        </w:rPr>
        <w:t>i</w:t>
      </w:r>
      <w:r>
        <w:rPr>
          <w:rFonts w:hint="eastAsia"/>
          <w:sz w:val="24"/>
          <w:vertAlign w:val="subscript"/>
        </w:rPr>
        <w:t>下</w:t>
      </w:r>
      <w:r>
        <w:rPr>
          <w:rFonts w:hint="eastAsia"/>
          <w:sz w:val="24"/>
        </w:rPr>
        <w:t>——校准传感器从试验炉顶部向底部移动过程中测得的</w:t>
      </w:r>
      <w:r>
        <w:rPr>
          <w:rFonts w:hint="eastAsia"/>
          <w:sz w:val="24"/>
        </w:rPr>
        <w:t>i</w:t>
      </w:r>
      <w:r>
        <w:rPr>
          <w:rFonts w:hint="eastAsia"/>
          <w:sz w:val="24"/>
        </w:rPr>
        <w:t>位置温度，℃；</w:t>
      </w:r>
    </w:p>
    <w:p w:rsidR="00000000" w:rsidRDefault="00B4319F" w:rsidP="001F12D3">
      <w:pPr>
        <w:snapToGrid w:val="0"/>
        <w:spacing w:afterLines="50" w:line="440" w:lineRule="exact"/>
        <w:ind w:rightChars="14" w:right="29"/>
        <w:outlineLvl w:val="1"/>
        <w:rPr>
          <w:sz w:val="24"/>
        </w:rPr>
        <w:pPrChange w:id="74" w:author="张雯" w:date="2022-04-11T18:24:00Z">
          <w:pPr>
            <w:snapToGrid w:val="0"/>
            <w:spacing w:afterLines="50" w:line="440" w:lineRule="exact"/>
            <w:ind w:rightChars="14" w:right="29"/>
            <w:outlineLvl w:val="1"/>
          </w:pPr>
        </w:pPrChange>
      </w:pPr>
      <w:r>
        <w:rPr>
          <w:rFonts w:hint="eastAsia"/>
          <w:sz w:val="24"/>
        </w:rPr>
        <w:t xml:space="preserve">      i</w:t>
      </w:r>
      <w:r>
        <w:rPr>
          <w:rFonts w:hint="eastAsia"/>
          <w:sz w:val="24"/>
        </w:rPr>
        <w:t>——试验炉中心轴线上测量点位置。</w:t>
      </w:r>
    </w:p>
    <w:p w:rsidR="00000000" w:rsidRDefault="00B4319F" w:rsidP="001F12D3">
      <w:pPr>
        <w:numPr>
          <w:ilvl w:val="0"/>
          <w:numId w:val="1"/>
        </w:numPr>
        <w:tabs>
          <w:tab w:val="left" w:pos="0"/>
        </w:tabs>
        <w:snapToGrid w:val="0"/>
        <w:spacing w:beforeLines="100" w:line="360" w:lineRule="auto"/>
        <w:ind w:left="0" w:firstLine="0"/>
        <w:outlineLvl w:val="0"/>
        <w:rPr>
          <w:rFonts w:asciiTheme="minorEastAsia" w:eastAsiaTheme="minorEastAsia" w:hAnsiTheme="minorEastAsia"/>
          <w:b/>
          <w:sz w:val="28"/>
          <w:szCs w:val="28"/>
        </w:rPr>
        <w:pPrChange w:id="75" w:author="张雯" w:date="2022-04-11T18:24:00Z">
          <w:pPr>
            <w:numPr>
              <w:numId w:val="1"/>
            </w:numPr>
            <w:tabs>
              <w:tab w:val="left" w:pos="0"/>
              <w:tab w:val="left" w:pos="360"/>
            </w:tabs>
            <w:snapToGrid w:val="0"/>
            <w:spacing w:beforeLines="100" w:line="360" w:lineRule="auto"/>
            <w:ind w:left="360" w:hanging="360"/>
            <w:outlineLvl w:val="0"/>
          </w:pPr>
        </w:pPrChange>
      </w:pPr>
      <w:bookmarkStart w:id="76" w:name="_Toc524433051"/>
      <w:r>
        <w:rPr>
          <w:rFonts w:asciiTheme="minorEastAsia" w:eastAsiaTheme="minorEastAsia" w:hAnsiTheme="minorEastAsia" w:hint="eastAsia"/>
          <w:b/>
          <w:sz w:val="28"/>
          <w:szCs w:val="28"/>
        </w:rPr>
        <w:t>校准结果表达</w:t>
      </w:r>
      <w:bookmarkEnd w:id="76"/>
    </w:p>
    <w:p w:rsidR="00000000" w:rsidRDefault="00B4319F" w:rsidP="001F12D3">
      <w:pPr>
        <w:pStyle w:val="a6"/>
        <w:numPr>
          <w:ilvl w:val="1"/>
          <w:numId w:val="1"/>
        </w:numPr>
        <w:spacing w:afterLines="50"/>
        <w:ind w:right="0"/>
        <w:rPr>
          <w:rFonts w:ascii="Times New Roman"/>
          <w:sz w:val="24"/>
        </w:rPr>
        <w:pPrChange w:id="77" w:author="张雯" w:date="2022-04-11T18:24:00Z">
          <w:pPr>
            <w:pStyle w:val="a6"/>
            <w:numPr>
              <w:ilvl w:val="1"/>
              <w:numId w:val="1"/>
            </w:numPr>
            <w:spacing w:afterLines="50"/>
            <w:ind w:left="405" w:right="0" w:hanging="405"/>
          </w:pPr>
        </w:pPrChange>
      </w:pPr>
      <w:r>
        <w:rPr>
          <w:rFonts w:ascii="Times New Roman" w:hint="eastAsia"/>
          <w:sz w:val="24"/>
        </w:rPr>
        <w:t>校准结果处理</w:t>
      </w:r>
    </w:p>
    <w:p w:rsidR="00000000" w:rsidRDefault="00B4319F" w:rsidP="001F12D3">
      <w:pPr>
        <w:pStyle w:val="a6"/>
        <w:spacing w:afterLines="50"/>
        <w:ind w:right="0" w:firstLine="0"/>
        <w:rPr>
          <w:rFonts w:ascii="Times New Roman"/>
          <w:sz w:val="24"/>
        </w:rPr>
        <w:pPrChange w:id="78" w:author="张雯" w:date="2022-04-11T18:24:00Z">
          <w:pPr>
            <w:pStyle w:val="a6"/>
            <w:spacing w:afterLines="50"/>
            <w:ind w:right="0" w:firstLine="0"/>
          </w:pPr>
        </w:pPrChange>
      </w:pPr>
      <w:r>
        <w:rPr>
          <w:rFonts w:ascii="Times New Roman" w:hint="eastAsia"/>
          <w:sz w:val="24"/>
        </w:rPr>
        <w:lastRenderedPageBreak/>
        <w:t xml:space="preserve">    </w:t>
      </w:r>
      <w:r>
        <w:rPr>
          <w:rFonts w:ascii="Times New Roman" w:hint="eastAsia"/>
          <w:sz w:val="24"/>
        </w:rPr>
        <w:t>经校准后的建筑材料不燃性试验装置应核发校准证书，校准证书应符合</w:t>
      </w:r>
      <w:r>
        <w:rPr>
          <w:rFonts w:ascii="Times New Roman" w:hint="eastAsia"/>
          <w:sz w:val="24"/>
        </w:rPr>
        <w:t>JJF 1071-2010</w:t>
      </w:r>
      <w:r>
        <w:rPr>
          <w:rFonts w:ascii="Times New Roman" w:hint="eastAsia"/>
          <w:sz w:val="24"/>
        </w:rPr>
        <w:t>中</w:t>
      </w:r>
      <w:r>
        <w:rPr>
          <w:rFonts w:ascii="Times New Roman" w:hint="eastAsia"/>
          <w:sz w:val="24"/>
        </w:rPr>
        <w:t>5.12</w:t>
      </w:r>
      <w:r>
        <w:rPr>
          <w:rFonts w:ascii="Times New Roman" w:hint="eastAsia"/>
          <w:sz w:val="24"/>
        </w:rPr>
        <w:t>的要求，并给出校准项目名称和测量结果以及扩展不确定度。校准原始记录（参考）格式见附录</w:t>
      </w:r>
      <w:r>
        <w:rPr>
          <w:rFonts w:ascii="Times New Roman" w:hint="eastAsia"/>
          <w:sz w:val="24"/>
        </w:rPr>
        <w:t>B</w:t>
      </w:r>
      <w:r>
        <w:rPr>
          <w:rFonts w:ascii="Times New Roman" w:hint="eastAsia"/>
          <w:sz w:val="24"/>
        </w:rPr>
        <w:t>，校准证书结果页（参考）格式见附录</w:t>
      </w:r>
      <w:r>
        <w:rPr>
          <w:rFonts w:ascii="Times New Roman" w:hint="eastAsia"/>
          <w:sz w:val="24"/>
        </w:rPr>
        <w:t>C</w:t>
      </w:r>
      <w:r>
        <w:rPr>
          <w:rFonts w:ascii="Times New Roman" w:hint="eastAsia"/>
          <w:sz w:val="24"/>
        </w:rPr>
        <w:t>。</w:t>
      </w:r>
    </w:p>
    <w:p w:rsidR="00000000" w:rsidRDefault="00B4319F" w:rsidP="001F12D3">
      <w:pPr>
        <w:pStyle w:val="a6"/>
        <w:numPr>
          <w:ilvl w:val="1"/>
          <w:numId w:val="1"/>
        </w:numPr>
        <w:spacing w:afterLines="50"/>
        <w:ind w:right="0"/>
        <w:rPr>
          <w:rFonts w:ascii="Times New Roman"/>
          <w:sz w:val="24"/>
        </w:rPr>
        <w:pPrChange w:id="79" w:author="张雯" w:date="2022-04-11T18:24:00Z">
          <w:pPr>
            <w:pStyle w:val="a6"/>
            <w:numPr>
              <w:ilvl w:val="1"/>
              <w:numId w:val="1"/>
            </w:numPr>
            <w:spacing w:afterLines="50"/>
            <w:ind w:left="405" w:right="0" w:hanging="405"/>
          </w:pPr>
        </w:pPrChange>
      </w:pPr>
      <w:r>
        <w:rPr>
          <w:rFonts w:ascii="Times New Roman" w:hint="eastAsia"/>
          <w:sz w:val="24"/>
        </w:rPr>
        <w:t>校准结果的测量不确定度</w:t>
      </w:r>
    </w:p>
    <w:p w:rsidR="00000000" w:rsidRDefault="00B4319F" w:rsidP="001F12D3">
      <w:pPr>
        <w:pStyle w:val="a6"/>
        <w:spacing w:afterLines="50"/>
        <w:ind w:right="0" w:firstLine="0"/>
        <w:rPr>
          <w:rFonts w:ascii="Times New Roman"/>
          <w:color w:val="0000FF"/>
          <w:sz w:val="24"/>
        </w:rPr>
        <w:pPrChange w:id="80" w:author="张雯" w:date="2022-04-11T18:24:00Z">
          <w:pPr>
            <w:pStyle w:val="a6"/>
            <w:spacing w:afterLines="50"/>
            <w:ind w:right="0" w:firstLine="0"/>
          </w:pPr>
        </w:pPrChange>
      </w:pPr>
      <w:r>
        <w:rPr>
          <w:rFonts w:ascii="Times New Roman" w:hint="eastAsia"/>
          <w:sz w:val="24"/>
        </w:rPr>
        <w:t xml:space="preserve">  </w:t>
      </w:r>
      <w:r>
        <w:rPr>
          <w:rFonts w:ascii="Times New Roman" w:hint="eastAsia"/>
          <w:sz w:val="24"/>
        </w:rPr>
        <w:t>建筑材料不燃性试验装置校准结果的不确定度按</w:t>
      </w:r>
      <w:r>
        <w:rPr>
          <w:rFonts w:ascii="Times New Roman" w:hint="eastAsia"/>
          <w:sz w:val="24"/>
        </w:rPr>
        <w:t>JJF 1059.1-2012</w:t>
      </w:r>
      <w:r>
        <w:rPr>
          <w:rFonts w:ascii="Times New Roman" w:hint="eastAsia"/>
          <w:sz w:val="24"/>
        </w:rPr>
        <w:t>的要求评定，温室示值误差的不确定度评定示例见附录</w:t>
      </w:r>
      <w:r>
        <w:rPr>
          <w:rFonts w:ascii="Times New Roman" w:hint="eastAsia"/>
          <w:sz w:val="24"/>
        </w:rPr>
        <w:t>D</w:t>
      </w:r>
      <w:r>
        <w:rPr>
          <w:rFonts w:ascii="Times New Roman" w:hint="eastAsia"/>
          <w:sz w:val="24"/>
        </w:rPr>
        <w:t>。</w:t>
      </w:r>
    </w:p>
    <w:p w:rsidR="00000000" w:rsidRDefault="00B4319F" w:rsidP="001F12D3">
      <w:pPr>
        <w:numPr>
          <w:ilvl w:val="0"/>
          <w:numId w:val="1"/>
        </w:numPr>
        <w:tabs>
          <w:tab w:val="left" w:pos="0"/>
        </w:tabs>
        <w:snapToGrid w:val="0"/>
        <w:spacing w:beforeLines="100" w:line="360" w:lineRule="auto"/>
        <w:ind w:left="0" w:firstLine="0"/>
        <w:outlineLvl w:val="0"/>
        <w:rPr>
          <w:rFonts w:asciiTheme="minorEastAsia" w:eastAsiaTheme="minorEastAsia" w:hAnsiTheme="minorEastAsia"/>
          <w:b/>
          <w:sz w:val="28"/>
          <w:szCs w:val="28"/>
        </w:rPr>
        <w:pPrChange w:id="81" w:author="张雯" w:date="2022-04-11T18:24:00Z">
          <w:pPr>
            <w:numPr>
              <w:numId w:val="1"/>
            </w:numPr>
            <w:tabs>
              <w:tab w:val="left" w:pos="0"/>
              <w:tab w:val="left" w:pos="360"/>
            </w:tabs>
            <w:snapToGrid w:val="0"/>
            <w:spacing w:beforeLines="100" w:line="360" w:lineRule="auto"/>
            <w:ind w:left="360" w:hanging="360"/>
            <w:outlineLvl w:val="0"/>
          </w:pPr>
        </w:pPrChange>
      </w:pPr>
      <w:bookmarkStart w:id="82" w:name="_Toc524433052"/>
      <w:r>
        <w:rPr>
          <w:rFonts w:asciiTheme="minorEastAsia" w:eastAsiaTheme="minorEastAsia" w:hAnsiTheme="minorEastAsia" w:hint="eastAsia"/>
          <w:b/>
          <w:sz w:val="28"/>
          <w:szCs w:val="28"/>
        </w:rPr>
        <w:t>复校时间间隔</w:t>
      </w:r>
      <w:bookmarkEnd w:id="82"/>
    </w:p>
    <w:p w:rsidR="009756EE" w:rsidRDefault="00B4319F" w:rsidP="001F12D3">
      <w:pPr>
        <w:snapToGrid w:val="0"/>
        <w:spacing w:afterLines="50" w:line="360" w:lineRule="auto"/>
        <w:ind w:firstLine="561"/>
        <w:rPr>
          <w:sz w:val="24"/>
        </w:rPr>
        <w:sectPr w:rsidR="009756EE">
          <w:footerReference w:type="default" r:id="rId32"/>
          <w:pgSz w:w="11906" w:h="16838"/>
          <w:pgMar w:top="1440" w:right="1803" w:bottom="1440" w:left="1800" w:header="851" w:footer="992" w:gutter="0"/>
          <w:pgNumType w:start="1"/>
          <w:cols w:space="720"/>
          <w:docGrid w:type="lines" w:linePitch="312"/>
        </w:sectPr>
      </w:pPr>
      <w:r>
        <w:rPr>
          <w:sz w:val="24"/>
        </w:rPr>
        <w:t>由于复校时间间隔的长短是由仪器的使用情况、使用者、仪器本身质量等诸因素所决定的，因此，送校单位可根据使用情况自主决定复校时间间隔，建议不超过</w:t>
      </w:r>
      <w:r>
        <w:rPr>
          <w:sz w:val="24"/>
        </w:rPr>
        <w:t>1</w:t>
      </w:r>
      <w:r>
        <w:rPr>
          <w:sz w:val="24"/>
        </w:rPr>
        <w:t>年。在此期间，如仪器经过维修，</w:t>
      </w:r>
      <w:ins w:id="83" w:author="王丽" w:date="2022-04-08T14:42:00Z">
        <w:r w:rsidR="009C76F5">
          <w:rPr>
            <w:sz w:val="24"/>
          </w:rPr>
          <w:t>再次使用前</w:t>
        </w:r>
      </w:ins>
      <w:r>
        <w:rPr>
          <w:sz w:val="24"/>
        </w:rPr>
        <w:t>应重新校准。</w:t>
      </w:r>
    </w:p>
    <w:p w:rsidR="00B030AC" w:rsidRDefault="00B4319F" w:rsidP="001F12D3">
      <w:pPr>
        <w:tabs>
          <w:tab w:val="left" w:pos="0"/>
        </w:tabs>
        <w:snapToGrid w:val="0"/>
        <w:spacing w:beforeLines="100" w:line="360" w:lineRule="auto"/>
        <w:ind w:rightChars="-324" w:right="-680"/>
        <w:jc w:val="center"/>
        <w:outlineLvl w:val="0"/>
        <w:rPr>
          <w:rFonts w:asciiTheme="minorEastAsia" w:eastAsiaTheme="minorEastAsia" w:hAnsiTheme="minorEastAsia"/>
          <w:b/>
          <w:sz w:val="28"/>
          <w:szCs w:val="28"/>
        </w:rPr>
      </w:pPr>
      <w:bookmarkStart w:id="84" w:name="_Toc372413720"/>
      <w:bookmarkStart w:id="85" w:name="_Toc524433053"/>
      <w:r>
        <w:rPr>
          <w:rFonts w:asciiTheme="minorEastAsia" w:eastAsiaTheme="minorEastAsia" w:hAnsiTheme="minorEastAsia" w:hint="eastAsia"/>
          <w:b/>
          <w:sz w:val="28"/>
          <w:szCs w:val="28"/>
        </w:rPr>
        <w:lastRenderedPageBreak/>
        <w:t>附录A</w:t>
      </w:r>
      <w:bookmarkEnd w:id="84"/>
      <w:bookmarkEnd w:id="85"/>
      <w:r>
        <w:rPr>
          <w:rFonts w:asciiTheme="minorEastAsia" w:eastAsiaTheme="minorEastAsia" w:hAnsiTheme="minorEastAsia" w:hint="eastAsia"/>
          <w:b/>
          <w:sz w:val="28"/>
          <w:szCs w:val="28"/>
        </w:rPr>
        <w:t>校准专用支架（参考）</w:t>
      </w:r>
    </w:p>
    <w:p w:rsidR="009756EE" w:rsidRDefault="00B4319F">
      <w:pPr>
        <w:snapToGrid w:val="0"/>
        <w:spacing w:line="360" w:lineRule="auto"/>
        <w:jc w:val="left"/>
        <w:outlineLvl w:val="0"/>
        <w:rPr>
          <w:rFonts w:asciiTheme="minorEastAsia" w:eastAsiaTheme="minorEastAsia" w:hAnsiTheme="minorEastAsia"/>
          <w:b/>
          <w:sz w:val="24"/>
        </w:rPr>
      </w:pPr>
      <w:r>
        <w:rPr>
          <w:rFonts w:asciiTheme="minorEastAsia" w:eastAsiaTheme="minorEastAsia" w:hAnsiTheme="minorEastAsia" w:hint="eastAsia"/>
          <w:b/>
          <w:sz w:val="24"/>
        </w:rPr>
        <w:t>A.1炉壁温度校准专用支架</w:t>
      </w:r>
    </w:p>
    <w:p w:rsidR="009756EE" w:rsidRDefault="00B4319F">
      <w:pPr>
        <w:snapToGrid w:val="0"/>
        <w:spacing w:line="360" w:lineRule="auto"/>
        <w:jc w:val="left"/>
        <w:outlineLvl w:val="0"/>
        <w:rPr>
          <w:rFonts w:asciiTheme="minorEastAsia" w:eastAsiaTheme="minorEastAsia" w:hAnsiTheme="minorEastAsia"/>
          <w:sz w:val="24"/>
        </w:rPr>
      </w:pPr>
      <w:r>
        <w:rPr>
          <w:rFonts w:asciiTheme="minorEastAsia" w:eastAsiaTheme="minorEastAsia" w:hAnsiTheme="minorEastAsia" w:hint="eastAsia"/>
          <w:b/>
          <w:sz w:val="24"/>
        </w:rPr>
        <w:t>A.1.1</w:t>
      </w:r>
      <w:r>
        <w:rPr>
          <w:rFonts w:asciiTheme="minorEastAsia" w:eastAsiaTheme="minorEastAsia" w:hAnsiTheme="minorEastAsia" w:hint="eastAsia"/>
          <w:sz w:val="24"/>
        </w:rPr>
        <w:t>炉壁温度校准专用支架由定位杆和传感器移动架组成。定位杆可安装在试验炉外壁固定座上，杆上设有多个悬臂卡位，间距为10</w:t>
      </w:r>
      <w:ins w:id="86" w:author="王丽" w:date="2022-04-08T14:42:00Z">
        <w:r w:rsidR="009C76F5">
          <w:rPr>
            <w:rFonts w:asciiTheme="minorEastAsia" w:eastAsiaTheme="minorEastAsia" w:hAnsiTheme="minorEastAsia" w:hint="eastAsia"/>
            <w:sz w:val="24"/>
          </w:rPr>
          <w:t xml:space="preserve"> </w:t>
        </w:r>
      </w:ins>
      <w:r>
        <w:rPr>
          <w:rFonts w:asciiTheme="minorEastAsia" w:eastAsiaTheme="minorEastAsia" w:hAnsiTheme="minorEastAsia" w:hint="eastAsia"/>
          <w:sz w:val="24"/>
        </w:rPr>
        <w:t>mm，可根据定位要求调整传感器在炉内的高度。</w:t>
      </w:r>
    </w:p>
    <w:p w:rsidR="009756EE" w:rsidRDefault="00B4319F">
      <w:pPr>
        <w:snapToGrid w:val="0"/>
        <w:spacing w:line="360" w:lineRule="auto"/>
        <w:jc w:val="left"/>
        <w:outlineLvl w:val="0"/>
        <w:rPr>
          <w:rFonts w:asciiTheme="minorEastAsia" w:eastAsiaTheme="minorEastAsia" w:hAnsiTheme="minorEastAsia"/>
          <w:sz w:val="24"/>
        </w:rPr>
      </w:pPr>
      <w:r>
        <w:rPr>
          <w:rFonts w:asciiTheme="minorEastAsia" w:eastAsiaTheme="minorEastAsia" w:hAnsiTheme="minorEastAsia" w:hint="eastAsia"/>
          <w:b/>
          <w:sz w:val="24"/>
        </w:rPr>
        <w:t>A.1.2</w:t>
      </w:r>
      <w:r>
        <w:rPr>
          <w:rFonts w:asciiTheme="minorEastAsia" w:eastAsiaTheme="minorEastAsia" w:hAnsiTheme="minorEastAsia" w:hint="eastAsia"/>
          <w:sz w:val="24"/>
        </w:rPr>
        <w:t>传感器移动架由内杆、外套管、铰链座和长度可调的上下横杆组成，外套管可沿内杆上下移动，铰链座采用活动连接方式安装三支传感器，传感器互成120</w:t>
      </w:r>
      <w:r>
        <w:rPr>
          <w:rFonts w:asciiTheme="minorEastAsia" w:eastAsiaTheme="minorEastAsia" w:hAnsiTheme="minorEastAsia" w:hint="eastAsia"/>
          <w:sz w:val="24"/>
          <w:vertAlign w:val="superscript"/>
        </w:rPr>
        <w:t>°</w:t>
      </w:r>
      <w:r>
        <w:rPr>
          <w:rFonts w:asciiTheme="minorEastAsia" w:eastAsiaTheme="minorEastAsia" w:hAnsiTheme="minorEastAsia" w:hint="eastAsia"/>
          <w:sz w:val="24"/>
        </w:rPr>
        <w:t>夹角。整体结构如图A.1所示。</w:t>
      </w:r>
    </w:p>
    <w:p w:rsidR="009756EE" w:rsidRDefault="00B4319F">
      <w:pPr>
        <w:snapToGrid w:val="0"/>
        <w:ind w:rightChars="14" w:right="29"/>
        <w:jc w:val="center"/>
        <w:outlineLvl w:val="1"/>
        <w:rPr>
          <w:b/>
          <w:sz w:val="18"/>
          <w:szCs w:val="21"/>
        </w:rPr>
      </w:pPr>
      <w:r>
        <w:rPr>
          <w:rFonts w:hint="eastAsia"/>
          <w:b/>
          <w:noProof/>
          <w:sz w:val="18"/>
          <w:szCs w:val="21"/>
        </w:rPr>
        <w:drawing>
          <wp:inline distT="0" distB="0" distL="114300" distR="114300">
            <wp:extent cx="4354195" cy="5862955"/>
            <wp:effectExtent l="0" t="0" r="8255" b="4445"/>
            <wp:docPr id="5" name="图片 5" descr="炉壁温度校准手动支架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炉壁温度校准手动支架图"/>
                    <pic:cNvPicPr>
                      <a:picLocks noChangeAspect="1"/>
                    </pic:cNvPicPr>
                  </pic:nvPicPr>
                  <pic:blipFill>
                    <a:blip r:embed="rId33" cstate="print"/>
                    <a:stretch>
                      <a:fillRect/>
                    </a:stretch>
                  </pic:blipFill>
                  <pic:spPr>
                    <a:xfrm>
                      <a:off x="0" y="0"/>
                      <a:ext cx="4354195" cy="5862955"/>
                    </a:xfrm>
                    <a:prstGeom prst="rect">
                      <a:avLst/>
                    </a:prstGeom>
                  </pic:spPr>
                </pic:pic>
              </a:graphicData>
            </a:graphic>
          </wp:inline>
        </w:drawing>
      </w:r>
    </w:p>
    <w:p w:rsidR="009756EE" w:rsidRDefault="009756EE">
      <w:pPr>
        <w:snapToGrid w:val="0"/>
        <w:ind w:rightChars="14" w:right="29"/>
        <w:jc w:val="center"/>
        <w:outlineLvl w:val="1"/>
        <w:rPr>
          <w:b/>
          <w:sz w:val="18"/>
          <w:szCs w:val="21"/>
        </w:rPr>
      </w:pPr>
    </w:p>
    <w:p w:rsidR="009756EE" w:rsidRDefault="00B4319F">
      <w:pPr>
        <w:snapToGrid w:val="0"/>
        <w:ind w:rightChars="14" w:right="29"/>
        <w:jc w:val="center"/>
        <w:outlineLvl w:val="1"/>
        <w:rPr>
          <w:szCs w:val="21"/>
        </w:rPr>
      </w:pPr>
      <w:r>
        <w:rPr>
          <w:rFonts w:hint="eastAsia"/>
          <w:b/>
          <w:szCs w:val="21"/>
        </w:rPr>
        <w:t>图</w:t>
      </w:r>
      <w:r>
        <w:rPr>
          <w:rFonts w:hint="eastAsia"/>
          <w:b/>
          <w:szCs w:val="21"/>
        </w:rPr>
        <w:t>A1</w:t>
      </w:r>
      <w:ins w:id="87" w:author="王丽" w:date="2022-04-08T14:43:00Z">
        <w:r w:rsidR="009C76F5">
          <w:rPr>
            <w:rFonts w:hint="eastAsia"/>
            <w:b/>
            <w:szCs w:val="21"/>
          </w:rPr>
          <w:t xml:space="preserve"> </w:t>
        </w:r>
      </w:ins>
      <w:r>
        <w:rPr>
          <w:rFonts w:hint="eastAsia"/>
          <w:b/>
          <w:szCs w:val="21"/>
        </w:rPr>
        <w:t>炉壁温度校准专用支架</w:t>
      </w:r>
    </w:p>
    <w:p w:rsidR="009756EE" w:rsidRDefault="00B4319F">
      <w:pPr>
        <w:snapToGrid w:val="0"/>
        <w:spacing w:line="440" w:lineRule="exact"/>
        <w:ind w:rightChars="14" w:right="29"/>
        <w:outlineLvl w:val="1"/>
        <w:rPr>
          <w:rFonts w:asciiTheme="minorEastAsia" w:eastAsiaTheme="minorEastAsia" w:hAnsiTheme="minorEastAsia"/>
          <w:b/>
          <w:sz w:val="24"/>
        </w:rPr>
      </w:pPr>
      <w:r>
        <w:rPr>
          <w:rFonts w:hint="eastAsia"/>
          <w:b/>
          <w:sz w:val="24"/>
        </w:rPr>
        <w:lastRenderedPageBreak/>
        <w:t>A.2</w:t>
      </w:r>
      <w:r>
        <w:rPr>
          <w:rFonts w:asciiTheme="minorEastAsia" w:eastAsiaTheme="minorEastAsia" w:hAnsiTheme="minorEastAsia" w:hint="eastAsia"/>
          <w:b/>
          <w:sz w:val="24"/>
        </w:rPr>
        <w:t>炉内温度校准专用支架</w:t>
      </w:r>
    </w:p>
    <w:p w:rsidR="009756EE" w:rsidRDefault="00B4319F">
      <w:pPr>
        <w:snapToGrid w:val="0"/>
        <w:spacing w:line="440" w:lineRule="exact"/>
        <w:ind w:rightChars="14" w:right="29"/>
        <w:outlineLvl w:val="1"/>
        <w:rPr>
          <w:sz w:val="24"/>
        </w:rPr>
      </w:pPr>
      <w:r>
        <w:rPr>
          <w:rFonts w:hint="eastAsia"/>
          <w:b/>
          <w:sz w:val="24"/>
        </w:rPr>
        <w:t>A.2.1</w:t>
      </w:r>
      <w:r>
        <w:rPr>
          <w:rFonts w:hint="eastAsia"/>
          <w:sz w:val="24"/>
        </w:rPr>
        <w:t>炉内温度校准专业支架由定位杆、移动杆和长度可调的上下横杆组成，校准传感器通过移动杆空心内杆插入试验炉内，结构如图</w:t>
      </w:r>
      <w:r>
        <w:rPr>
          <w:rFonts w:hint="eastAsia"/>
          <w:sz w:val="24"/>
        </w:rPr>
        <w:t>A.2</w:t>
      </w:r>
      <w:r>
        <w:rPr>
          <w:rFonts w:hint="eastAsia"/>
          <w:sz w:val="24"/>
        </w:rPr>
        <w:t>所示。</w:t>
      </w:r>
    </w:p>
    <w:p w:rsidR="009756EE" w:rsidRDefault="009756EE">
      <w:pPr>
        <w:snapToGrid w:val="0"/>
        <w:spacing w:line="440" w:lineRule="exact"/>
        <w:ind w:rightChars="14" w:right="29"/>
        <w:outlineLvl w:val="1"/>
        <w:rPr>
          <w:sz w:val="24"/>
        </w:rPr>
      </w:pPr>
    </w:p>
    <w:p w:rsidR="009756EE" w:rsidRDefault="00B4319F">
      <w:pPr>
        <w:snapToGrid w:val="0"/>
        <w:ind w:rightChars="14" w:right="29"/>
        <w:jc w:val="center"/>
        <w:outlineLvl w:val="1"/>
        <w:rPr>
          <w:szCs w:val="21"/>
        </w:rPr>
      </w:pPr>
      <w:r>
        <w:rPr>
          <w:rFonts w:hint="eastAsia"/>
          <w:noProof/>
          <w:szCs w:val="21"/>
        </w:rPr>
        <w:drawing>
          <wp:inline distT="0" distB="0" distL="114300" distR="114300">
            <wp:extent cx="3254375" cy="4144010"/>
            <wp:effectExtent l="0" t="0" r="3175" b="8890"/>
            <wp:docPr id="7" name="图片 7" descr="炉内温度校准手动支架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炉内温度校准手动支架图"/>
                    <pic:cNvPicPr>
                      <a:picLocks noChangeAspect="1"/>
                    </pic:cNvPicPr>
                  </pic:nvPicPr>
                  <pic:blipFill>
                    <a:blip r:embed="rId34" cstate="print"/>
                    <a:stretch>
                      <a:fillRect/>
                    </a:stretch>
                  </pic:blipFill>
                  <pic:spPr>
                    <a:xfrm>
                      <a:off x="0" y="0"/>
                      <a:ext cx="3254375" cy="4144010"/>
                    </a:xfrm>
                    <a:prstGeom prst="rect">
                      <a:avLst/>
                    </a:prstGeom>
                  </pic:spPr>
                </pic:pic>
              </a:graphicData>
            </a:graphic>
          </wp:inline>
        </w:drawing>
      </w:r>
    </w:p>
    <w:p w:rsidR="009756EE" w:rsidRDefault="00B4319F" w:rsidP="001F12D3">
      <w:pPr>
        <w:snapToGrid w:val="0"/>
        <w:spacing w:beforeLines="50" w:afterLines="50"/>
        <w:jc w:val="center"/>
        <w:rPr>
          <w:rFonts w:eastAsia="黑体"/>
          <w:b/>
          <w:szCs w:val="21"/>
        </w:rPr>
      </w:pPr>
      <w:r>
        <w:rPr>
          <w:rFonts w:hint="eastAsia"/>
          <w:b/>
          <w:szCs w:val="21"/>
        </w:rPr>
        <w:t>图</w:t>
      </w:r>
      <w:r>
        <w:rPr>
          <w:rFonts w:hint="eastAsia"/>
          <w:b/>
          <w:szCs w:val="21"/>
        </w:rPr>
        <w:t>A.2</w:t>
      </w:r>
      <w:r>
        <w:rPr>
          <w:rFonts w:hint="eastAsia"/>
          <w:b/>
          <w:szCs w:val="21"/>
        </w:rPr>
        <w:t>炉壁温度校准专用支架</w:t>
      </w:r>
    </w:p>
    <w:p w:rsidR="009756EE" w:rsidRDefault="00B4319F">
      <w:pPr>
        <w:snapToGrid w:val="0"/>
        <w:spacing w:line="360" w:lineRule="auto"/>
        <w:jc w:val="left"/>
        <w:outlineLvl w:val="0"/>
        <w:rPr>
          <w:rFonts w:asciiTheme="minorEastAsia" w:eastAsiaTheme="minorEastAsia" w:hAnsiTheme="minorEastAsia"/>
          <w:sz w:val="24"/>
        </w:rPr>
      </w:pPr>
      <w:r>
        <w:rPr>
          <w:rFonts w:hint="eastAsia"/>
          <w:b/>
          <w:sz w:val="24"/>
        </w:rPr>
        <w:t xml:space="preserve">A.2.2 </w:t>
      </w:r>
      <w:r>
        <w:rPr>
          <w:rFonts w:hint="eastAsia"/>
          <w:sz w:val="24"/>
        </w:rPr>
        <w:t>固定杆可固定在试验炉底座上，</w:t>
      </w:r>
      <w:r>
        <w:rPr>
          <w:rFonts w:hint="eastAsia"/>
          <w:sz w:val="24"/>
        </w:rPr>
        <w:t>15</w:t>
      </w:r>
      <w:r>
        <w:rPr>
          <w:rFonts w:hint="eastAsia"/>
          <w:sz w:val="24"/>
        </w:rPr>
        <w:t>个定位卡板步长为</w:t>
      </w:r>
      <w:r>
        <w:rPr>
          <w:rFonts w:hint="eastAsia"/>
          <w:sz w:val="24"/>
        </w:rPr>
        <w:t>10</w:t>
      </w:r>
      <w:ins w:id="88" w:author="王丽" w:date="2022-04-08T14:44:00Z">
        <w:r w:rsidR="009C76F5">
          <w:rPr>
            <w:rFonts w:hint="eastAsia"/>
            <w:sz w:val="24"/>
          </w:rPr>
          <w:t xml:space="preserve"> </w:t>
        </w:r>
      </w:ins>
      <w:r>
        <w:rPr>
          <w:rFonts w:hint="eastAsia"/>
          <w:sz w:val="24"/>
        </w:rPr>
        <w:t>mm</w:t>
      </w:r>
      <w:r>
        <w:rPr>
          <w:rFonts w:hint="eastAsia"/>
          <w:sz w:val="24"/>
        </w:rPr>
        <w:t>，</w:t>
      </w:r>
      <w:r>
        <w:rPr>
          <w:rFonts w:asciiTheme="minorEastAsia" w:eastAsiaTheme="minorEastAsia" w:hAnsiTheme="minorEastAsia" w:hint="eastAsia"/>
          <w:sz w:val="24"/>
        </w:rPr>
        <w:t>可根据定位要求调整传感器在炉内的高度。</w:t>
      </w:r>
    </w:p>
    <w:p w:rsidR="009756EE" w:rsidRPr="009C76F5" w:rsidRDefault="009756EE" w:rsidP="001F12D3">
      <w:pPr>
        <w:snapToGrid w:val="0"/>
        <w:spacing w:beforeLines="50" w:afterLines="50"/>
        <w:rPr>
          <w:rFonts w:eastAsia="黑体"/>
          <w:b/>
          <w:sz w:val="28"/>
        </w:rPr>
      </w:pPr>
    </w:p>
    <w:p w:rsidR="00B030AC" w:rsidRDefault="00B030AC" w:rsidP="001F12D3">
      <w:pPr>
        <w:snapToGrid w:val="0"/>
        <w:spacing w:beforeLines="50" w:afterLines="50"/>
        <w:ind w:firstLine="561"/>
        <w:jc w:val="center"/>
        <w:rPr>
          <w:rFonts w:eastAsia="黑体"/>
          <w:sz w:val="28"/>
        </w:rPr>
      </w:pPr>
    </w:p>
    <w:p w:rsidR="00000000" w:rsidRDefault="00E15FA7" w:rsidP="001F12D3">
      <w:pPr>
        <w:snapToGrid w:val="0"/>
        <w:spacing w:beforeLines="50" w:afterLines="50"/>
        <w:jc w:val="left"/>
        <w:rPr>
          <w:rFonts w:eastAsia="黑体"/>
          <w:sz w:val="28"/>
        </w:rPr>
      </w:pPr>
    </w:p>
    <w:p w:rsidR="00000000" w:rsidRDefault="00E15FA7" w:rsidP="001F12D3">
      <w:pPr>
        <w:snapToGrid w:val="0"/>
        <w:spacing w:beforeLines="50" w:afterLines="50"/>
        <w:jc w:val="left"/>
        <w:rPr>
          <w:rFonts w:eastAsia="黑体"/>
          <w:sz w:val="28"/>
        </w:rPr>
      </w:pPr>
    </w:p>
    <w:p w:rsidR="009756EE" w:rsidRDefault="009756EE" w:rsidP="001F12D3">
      <w:pPr>
        <w:snapToGrid w:val="0"/>
        <w:spacing w:beforeLines="50" w:afterLines="50"/>
        <w:jc w:val="left"/>
        <w:rPr>
          <w:rFonts w:eastAsia="黑体"/>
          <w:sz w:val="28"/>
        </w:rPr>
        <w:sectPr w:rsidR="009756EE">
          <w:pgSz w:w="11906" w:h="16838"/>
          <w:pgMar w:top="1440" w:right="1286" w:bottom="1440" w:left="1800" w:header="851" w:footer="992" w:gutter="0"/>
          <w:cols w:space="720"/>
          <w:docGrid w:type="lines" w:linePitch="312"/>
        </w:sectPr>
      </w:pPr>
    </w:p>
    <w:p w:rsidR="00000000" w:rsidRDefault="00B4319F" w:rsidP="001F12D3">
      <w:pPr>
        <w:snapToGrid w:val="0"/>
        <w:spacing w:beforeLines="50" w:afterLines="50"/>
        <w:jc w:val="left"/>
        <w:rPr>
          <w:rFonts w:eastAsia="黑体"/>
          <w:sz w:val="28"/>
        </w:rPr>
        <w:pPrChange w:id="89" w:author="张雯" w:date="2022-04-11T18:24:00Z">
          <w:pPr>
            <w:snapToGrid w:val="0"/>
            <w:spacing w:beforeLines="50" w:afterLines="50"/>
            <w:jc w:val="left"/>
          </w:pPr>
        </w:pPrChange>
      </w:pPr>
      <w:r>
        <w:rPr>
          <w:rFonts w:eastAsia="黑体" w:hint="eastAsia"/>
          <w:sz w:val="28"/>
        </w:rPr>
        <w:lastRenderedPageBreak/>
        <w:t>附录</w:t>
      </w:r>
      <w:r>
        <w:rPr>
          <w:rFonts w:eastAsia="黑体" w:hint="eastAsia"/>
          <w:sz w:val="28"/>
        </w:rPr>
        <w:t>B</w:t>
      </w:r>
    </w:p>
    <w:p w:rsidR="00000000" w:rsidRDefault="00B4319F" w:rsidP="001F12D3">
      <w:pPr>
        <w:snapToGrid w:val="0"/>
        <w:spacing w:beforeLines="50" w:afterLines="50"/>
        <w:ind w:firstLine="561"/>
        <w:jc w:val="center"/>
        <w:rPr>
          <w:rFonts w:eastAsia="黑体"/>
          <w:sz w:val="30"/>
        </w:rPr>
        <w:pPrChange w:id="90" w:author="张雯" w:date="2022-04-11T18:24:00Z">
          <w:pPr>
            <w:snapToGrid w:val="0"/>
            <w:spacing w:beforeLines="50" w:afterLines="50"/>
            <w:ind w:firstLine="561"/>
            <w:jc w:val="center"/>
          </w:pPr>
        </w:pPrChange>
      </w:pPr>
      <w:r>
        <w:rPr>
          <w:rFonts w:eastAsia="黑体"/>
          <w:sz w:val="28"/>
        </w:rPr>
        <w:t>校准原始记录</w:t>
      </w:r>
      <w:r>
        <w:rPr>
          <w:rFonts w:eastAsia="黑体" w:hint="eastAsia"/>
          <w:sz w:val="28"/>
        </w:rPr>
        <w:t>（参考）</w:t>
      </w:r>
      <w:r>
        <w:rPr>
          <w:rFonts w:eastAsia="黑体"/>
          <w:sz w:val="28"/>
        </w:rPr>
        <w:t>格式</w:t>
      </w:r>
    </w:p>
    <w:tbl>
      <w:tblPr>
        <w:tblStyle w:val="ae"/>
        <w:tblW w:w="8859" w:type="dxa"/>
        <w:jc w:val="center"/>
        <w:tblLook w:val="04A0"/>
      </w:tblPr>
      <w:tblGrid>
        <w:gridCol w:w="1486"/>
        <w:gridCol w:w="3896"/>
        <w:gridCol w:w="1416"/>
        <w:gridCol w:w="2061"/>
      </w:tblGrid>
      <w:tr w:rsidR="009756EE">
        <w:trPr>
          <w:jc w:val="center"/>
        </w:trPr>
        <w:tc>
          <w:tcPr>
            <w:tcW w:w="1486" w:type="dxa"/>
          </w:tcPr>
          <w:p w:rsidR="009756EE" w:rsidRDefault="00B4319F">
            <w:pPr>
              <w:snapToGrid w:val="0"/>
              <w:jc w:val="center"/>
              <w:outlineLvl w:val="0"/>
              <w:rPr>
                <w:rFonts w:asciiTheme="minorEastAsia" w:eastAsiaTheme="minorEastAsia" w:hAnsiTheme="minorEastAsia"/>
                <w:szCs w:val="21"/>
              </w:rPr>
            </w:pPr>
            <w:r>
              <w:rPr>
                <w:rFonts w:asciiTheme="minorEastAsia" w:eastAsiaTheme="minorEastAsia" w:hAnsiTheme="minorEastAsia" w:hint="eastAsia"/>
                <w:szCs w:val="21"/>
              </w:rPr>
              <w:t>试验装置名称</w:t>
            </w:r>
          </w:p>
        </w:tc>
        <w:tc>
          <w:tcPr>
            <w:tcW w:w="3896" w:type="dxa"/>
          </w:tcPr>
          <w:p w:rsidR="009756EE" w:rsidRDefault="009756EE">
            <w:pPr>
              <w:snapToGrid w:val="0"/>
              <w:jc w:val="left"/>
              <w:outlineLvl w:val="0"/>
              <w:rPr>
                <w:rFonts w:asciiTheme="minorEastAsia" w:eastAsiaTheme="minorEastAsia" w:hAnsiTheme="minorEastAsia"/>
                <w:szCs w:val="21"/>
              </w:rPr>
            </w:pPr>
          </w:p>
        </w:tc>
        <w:tc>
          <w:tcPr>
            <w:tcW w:w="1416" w:type="dxa"/>
          </w:tcPr>
          <w:p w:rsidR="009756EE" w:rsidRDefault="00B4319F">
            <w:pPr>
              <w:snapToGrid w:val="0"/>
              <w:jc w:val="center"/>
              <w:outlineLvl w:val="0"/>
              <w:rPr>
                <w:rFonts w:asciiTheme="minorEastAsia" w:eastAsiaTheme="minorEastAsia" w:hAnsiTheme="minorEastAsia"/>
                <w:szCs w:val="21"/>
              </w:rPr>
            </w:pPr>
            <w:r>
              <w:rPr>
                <w:rFonts w:asciiTheme="minorEastAsia" w:eastAsiaTheme="minorEastAsia" w:hAnsiTheme="minorEastAsia" w:hint="eastAsia"/>
                <w:szCs w:val="21"/>
              </w:rPr>
              <w:t>型号</w:t>
            </w:r>
          </w:p>
        </w:tc>
        <w:tc>
          <w:tcPr>
            <w:tcW w:w="2061" w:type="dxa"/>
          </w:tcPr>
          <w:p w:rsidR="009756EE" w:rsidRDefault="009756EE">
            <w:pPr>
              <w:snapToGrid w:val="0"/>
              <w:jc w:val="left"/>
              <w:outlineLvl w:val="0"/>
              <w:rPr>
                <w:rFonts w:asciiTheme="minorEastAsia" w:eastAsiaTheme="minorEastAsia" w:hAnsiTheme="minorEastAsia"/>
                <w:szCs w:val="21"/>
              </w:rPr>
            </w:pPr>
          </w:p>
        </w:tc>
      </w:tr>
      <w:tr w:rsidR="009756EE">
        <w:trPr>
          <w:jc w:val="center"/>
        </w:trPr>
        <w:tc>
          <w:tcPr>
            <w:tcW w:w="1486" w:type="dxa"/>
          </w:tcPr>
          <w:p w:rsidR="009756EE" w:rsidRDefault="00B4319F">
            <w:pPr>
              <w:snapToGrid w:val="0"/>
              <w:jc w:val="center"/>
              <w:outlineLvl w:val="0"/>
              <w:rPr>
                <w:rFonts w:asciiTheme="minorEastAsia" w:eastAsiaTheme="minorEastAsia" w:hAnsiTheme="minorEastAsia"/>
                <w:szCs w:val="21"/>
              </w:rPr>
            </w:pPr>
            <w:r>
              <w:rPr>
                <w:rFonts w:asciiTheme="minorEastAsia" w:eastAsiaTheme="minorEastAsia" w:hAnsiTheme="minorEastAsia" w:hint="eastAsia"/>
                <w:szCs w:val="21"/>
              </w:rPr>
              <w:t>制造厂商</w:t>
            </w:r>
          </w:p>
        </w:tc>
        <w:tc>
          <w:tcPr>
            <w:tcW w:w="3896" w:type="dxa"/>
          </w:tcPr>
          <w:p w:rsidR="009756EE" w:rsidRDefault="009756EE">
            <w:pPr>
              <w:snapToGrid w:val="0"/>
              <w:jc w:val="left"/>
              <w:outlineLvl w:val="0"/>
              <w:rPr>
                <w:rFonts w:asciiTheme="minorEastAsia" w:eastAsiaTheme="minorEastAsia" w:hAnsiTheme="minorEastAsia"/>
                <w:szCs w:val="21"/>
              </w:rPr>
            </w:pPr>
          </w:p>
        </w:tc>
        <w:tc>
          <w:tcPr>
            <w:tcW w:w="1416" w:type="dxa"/>
          </w:tcPr>
          <w:p w:rsidR="009756EE" w:rsidRDefault="00B4319F">
            <w:pPr>
              <w:snapToGrid w:val="0"/>
              <w:jc w:val="center"/>
              <w:outlineLvl w:val="0"/>
              <w:rPr>
                <w:rFonts w:asciiTheme="minorEastAsia" w:eastAsiaTheme="minorEastAsia" w:hAnsiTheme="minorEastAsia"/>
                <w:szCs w:val="21"/>
              </w:rPr>
            </w:pPr>
            <w:r>
              <w:rPr>
                <w:rFonts w:asciiTheme="minorEastAsia" w:eastAsiaTheme="minorEastAsia" w:hAnsiTheme="minorEastAsia" w:hint="eastAsia"/>
                <w:szCs w:val="21"/>
              </w:rPr>
              <w:t>出厂编号</w:t>
            </w:r>
          </w:p>
        </w:tc>
        <w:tc>
          <w:tcPr>
            <w:tcW w:w="2061" w:type="dxa"/>
          </w:tcPr>
          <w:p w:rsidR="009756EE" w:rsidRDefault="009756EE">
            <w:pPr>
              <w:snapToGrid w:val="0"/>
              <w:jc w:val="left"/>
              <w:outlineLvl w:val="0"/>
              <w:rPr>
                <w:rFonts w:asciiTheme="minorEastAsia" w:eastAsiaTheme="minorEastAsia" w:hAnsiTheme="minorEastAsia"/>
                <w:szCs w:val="21"/>
              </w:rPr>
            </w:pPr>
          </w:p>
        </w:tc>
      </w:tr>
      <w:tr w:rsidR="009756EE">
        <w:trPr>
          <w:jc w:val="center"/>
        </w:trPr>
        <w:tc>
          <w:tcPr>
            <w:tcW w:w="1486" w:type="dxa"/>
          </w:tcPr>
          <w:p w:rsidR="009756EE" w:rsidRDefault="00B4319F">
            <w:pPr>
              <w:snapToGrid w:val="0"/>
              <w:jc w:val="center"/>
              <w:outlineLvl w:val="0"/>
              <w:rPr>
                <w:rFonts w:asciiTheme="minorEastAsia" w:eastAsiaTheme="minorEastAsia" w:hAnsiTheme="minorEastAsia"/>
                <w:szCs w:val="21"/>
              </w:rPr>
            </w:pPr>
            <w:r>
              <w:rPr>
                <w:rFonts w:asciiTheme="minorEastAsia" w:eastAsiaTheme="minorEastAsia" w:hAnsiTheme="minorEastAsia" w:hint="eastAsia"/>
                <w:szCs w:val="21"/>
              </w:rPr>
              <w:t>委托单位名称</w:t>
            </w:r>
          </w:p>
        </w:tc>
        <w:tc>
          <w:tcPr>
            <w:tcW w:w="3896" w:type="dxa"/>
          </w:tcPr>
          <w:p w:rsidR="009756EE" w:rsidRDefault="009756EE">
            <w:pPr>
              <w:snapToGrid w:val="0"/>
              <w:jc w:val="left"/>
              <w:outlineLvl w:val="0"/>
              <w:rPr>
                <w:rFonts w:asciiTheme="minorEastAsia" w:eastAsiaTheme="minorEastAsia" w:hAnsiTheme="minorEastAsia"/>
                <w:szCs w:val="21"/>
              </w:rPr>
            </w:pPr>
          </w:p>
        </w:tc>
        <w:tc>
          <w:tcPr>
            <w:tcW w:w="1416" w:type="dxa"/>
          </w:tcPr>
          <w:p w:rsidR="009756EE" w:rsidRDefault="00B4319F">
            <w:pPr>
              <w:snapToGrid w:val="0"/>
              <w:jc w:val="center"/>
              <w:outlineLvl w:val="0"/>
              <w:rPr>
                <w:rFonts w:asciiTheme="minorEastAsia" w:eastAsiaTheme="minorEastAsia" w:hAnsiTheme="minorEastAsia"/>
                <w:szCs w:val="21"/>
              </w:rPr>
            </w:pPr>
            <w:r>
              <w:rPr>
                <w:rFonts w:asciiTheme="minorEastAsia" w:eastAsiaTheme="minorEastAsia" w:hAnsiTheme="minorEastAsia" w:hint="eastAsia"/>
                <w:szCs w:val="21"/>
              </w:rPr>
              <w:t>联系人/电话</w:t>
            </w:r>
          </w:p>
        </w:tc>
        <w:tc>
          <w:tcPr>
            <w:tcW w:w="2061" w:type="dxa"/>
          </w:tcPr>
          <w:p w:rsidR="009756EE" w:rsidRDefault="009756EE">
            <w:pPr>
              <w:snapToGrid w:val="0"/>
              <w:jc w:val="left"/>
              <w:outlineLvl w:val="0"/>
              <w:rPr>
                <w:rFonts w:asciiTheme="minorEastAsia" w:eastAsiaTheme="minorEastAsia" w:hAnsiTheme="minorEastAsia"/>
                <w:szCs w:val="21"/>
              </w:rPr>
            </w:pPr>
          </w:p>
        </w:tc>
      </w:tr>
      <w:tr w:rsidR="009756EE">
        <w:trPr>
          <w:jc w:val="center"/>
        </w:trPr>
        <w:tc>
          <w:tcPr>
            <w:tcW w:w="1486" w:type="dxa"/>
          </w:tcPr>
          <w:p w:rsidR="009756EE" w:rsidRDefault="00B4319F">
            <w:pPr>
              <w:snapToGrid w:val="0"/>
              <w:jc w:val="center"/>
              <w:outlineLvl w:val="0"/>
              <w:rPr>
                <w:rFonts w:asciiTheme="minorEastAsia" w:eastAsiaTheme="minorEastAsia" w:hAnsiTheme="minorEastAsia"/>
                <w:szCs w:val="21"/>
              </w:rPr>
            </w:pPr>
            <w:r>
              <w:rPr>
                <w:rFonts w:asciiTheme="minorEastAsia" w:eastAsiaTheme="minorEastAsia" w:hAnsiTheme="minorEastAsia" w:hint="eastAsia"/>
                <w:szCs w:val="21"/>
              </w:rPr>
              <w:t>环境温度</w:t>
            </w:r>
          </w:p>
        </w:tc>
        <w:tc>
          <w:tcPr>
            <w:tcW w:w="3896" w:type="dxa"/>
          </w:tcPr>
          <w:p w:rsidR="009756EE" w:rsidRDefault="009756EE">
            <w:pPr>
              <w:snapToGrid w:val="0"/>
              <w:jc w:val="left"/>
              <w:outlineLvl w:val="0"/>
              <w:rPr>
                <w:rFonts w:asciiTheme="minorEastAsia" w:eastAsiaTheme="minorEastAsia" w:hAnsiTheme="minorEastAsia"/>
                <w:szCs w:val="21"/>
              </w:rPr>
            </w:pPr>
          </w:p>
        </w:tc>
        <w:tc>
          <w:tcPr>
            <w:tcW w:w="1416" w:type="dxa"/>
          </w:tcPr>
          <w:p w:rsidR="009756EE" w:rsidRDefault="00B4319F">
            <w:pPr>
              <w:snapToGrid w:val="0"/>
              <w:jc w:val="center"/>
              <w:outlineLvl w:val="0"/>
              <w:rPr>
                <w:rFonts w:asciiTheme="minorEastAsia" w:eastAsiaTheme="minorEastAsia" w:hAnsiTheme="minorEastAsia"/>
                <w:szCs w:val="21"/>
              </w:rPr>
            </w:pPr>
            <w:r>
              <w:rPr>
                <w:rFonts w:asciiTheme="minorEastAsia" w:eastAsiaTheme="minorEastAsia" w:hAnsiTheme="minorEastAsia" w:hint="eastAsia"/>
                <w:szCs w:val="21"/>
              </w:rPr>
              <w:t>湿度</w:t>
            </w:r>
          </w:p>
        </w:tc>
        <w:tc>
          <w:tcPr>
            <w:tcW w:w="2061" w:type="dxa"/>
          </w:tcPr>
          <w:p w:rsidR="009756EE" w:rsidRDefault="009756EE">
            <w:pPr>
              <w:snapToGrid w:val="0"/>
              <w:jc w:val="left"/>
              <w:outlineLvl w:val="0"/>
              <w:rPr>
                <w:rFonts w:asciiTheme="minorEastAsia" w:eastAsiaTheme="minorEastAsia" w:hAnsiTheme="minorEastAsia"/>
                <w:szCs w:val="21"/>
              </w:rPr>
            </w:pPr>
          </w:p>
        </w:tc>
      </w:tr>
      <w:tr w:rsidR="009756EE">
        <w:trPr>
          <w:jc w:val="center"/>
        </w:trPr>
        <w:tc>
          <w:tcPr>
            <w:tcW w:w="1486" w:type="dxa"/>
          </w:tcPr>
          <w:p w:rsidR="009756EE" w:rsidRDefault="00B4319F">
            <w:pPr>
              <w:snapToGrid w:val="0"/>
              <w:jc w:val="center"/>
              <w:outlineLvl w:val="0"/>
              <w:rPr>
                <w:rFonts w:asciiTheme="minorEastAsia" w:eastAsiaTheme="minorEastAsia" w:hAnsiTheme="minorEastAsia"/>
                <w:szCs w:val="21"/>
              </w:rPr>
            </w:pPr>
            <w:r>
              <w:rPr>
                <w:rFonts w:asciiTheme="minorEastAsia" w:eastAsiaTheme="minorEastAsia" w:hAnsiTheme="minorEastAsia" w:hint="eastAsia"/>
                <w:szCs w:val="21"/>
              </w:rPr>
              <w:t>记录编号</w:t>
            </w:r>
          </w:p>
        </w:tc>
        <w:tc>
          <w:tcPr>
            <w:tcW w:w="3896" w:type="dxa"/>
          </w:tcPr>
          <w:p w:rsidR="009756EE" w:rsidRDefault="009756EE">
            <w:pPr>
              <w:snapToGrid w:val="0"/>
              <w:jc w:val="left"/>
              <w:outlineLvl w:val="0"/>
              <w:rPr>
                <w:rFonts w:asciiTheme="minorEastAsia" w:eastAsiaTheme="minorEastAsia" w:hAnsiTheme="minorEastAsia"/>
                <w:szCs w:val="21"/>
              </w:rPr>
            </w:pPr>
          </w:p>
        </w:tc>
        <w:tc>
          <w:tcPr>
            <w:tcW w:w="1416" w:type="dxa"/>
          </w:tcPr>
          <w:p w:rsidR="009756EE" w:rsidRDefault="00B4319F">
            <w:pPr>
              <w:snapToGrid w:val="0"/>
              <w:jc w:val="center"/>
              <w:outlineLvl w:val="0"/>
              <w:rPr>
                <w:rFonts w:asciiTheme="minorEastAsia" w:eastAsiaTheme="minorEastAsia" w:hAnsiTheme="minorEastAsia"/>
                <w:szCs w:val="21"/>
              </w:rPr>
            </w:pPr>
            <w:r>
              <w:rPr>
                <w:rFonts w:asciiTheme="minorEastAsia" w:eastAsiaTheme="minorEastAsia" w:hAnsiTheme="minorEastAsia" w:hint="eastAsia"/>
                <w:szCs w:val="21"/>
              </w:rPr>
              <w:t>证书编号</w:t>
            </w:r>
          </w:p>
        </w:tc>
        <w:tc>
          <w:tcPr>
            <w:tcW w:w="2061" w:type="dxa"/>
          </w:tcPr>
          <w:p w:rsidR="009756EE" w:rsidRDefault="009756EE">
            <w:pPr>
              <w:snapToGrid w:val="0"/>
              <w:jc w:val="left"/>
              <w:outlineLvl w:val="0"/>
              <w:rPr>
                <w:rFonts w:asciiTheme="minorEastAsia" w:eastAsiaTheme="minorEastAsia" w:hAnsiTheme="minorEastAsia"/>
                <w:szCs w:val="21"/>
              </w:rPr>
            </w:pPr>
          </w:p>
        </w:tc>
      </w:tr>
      <w:tr w:rsidR="009756EE">
        <w:trPr>
          <w:jc w:val="center"/>
        </w:trPr>
        <w:tc>
          <w:tcPr>
            <w:tcW w:w="1486" w:type="dxa"/>
          </w:tcPr>
          <w:p w:rsidR="009756EE" w:rsidRDefault="00B4319F">
            <w:pPr>
              <w:snapToGrid w:val="0"/>
              <w:jc w:val="center"/>
              <w:outlineLvl w:val="0"/>
              <w:rPr>
                <w:rFonts w:asciiTheme="minorEastAsia" w:eastAsiaTheme="minorEastAsia" w:hAnsiTheme="minorEastAsia"/>
                <w:szCs w:val="21"/>
              </w:rPr>
            </w:pPr>
            <w:r>
              <w:rPr>
                <w:rFonts w:asciiTheme="minorEastAsia" w:eastAsiaTheme="minorEastAsia" w:hAnsiTheme="minorEastAsia" w:hint="eastAsia"/>
                <w:szCs w:val="21"/>
              </w:rPr>
              <w:t>校准员</w:t>
            </w:r>
          </w:p>
        </w:tc>
        <w:tc>
          <w:tcPr>
            <w:tcW w:w="3896" w:type="dxa"/>
          </w:tcPr>
          <w:p w:rsidR="009756EE" w:rsidRDefault="009756EE">
            <w:pPr>
              <w:snapToGrid w:val="0"/>
              <w:jc w:val="left"/>
              <w:outlineLvl w:val="0"/>
              <w:rPr>
                <w:rFonts w:asciiTheme="minorEastAsia" w:eastAsiaTheme="minorEastAsia" w:hAnsiTheme="minorEastAsia"/>
                <w:szCs w:val="21"/>
              </w:rPr>
            </w:pPr>
          </w:p>
        </w:tc>
        <w:tc>
          <w:tcPr>
            <w:tcW w:w="1416" w:type="dxa"/>
          </w:tcPr>
          <w:p w:rsidR="009756EE" w:rsidRDefault="00B4319F">
            <w:pPr>
              <w:snapToGrid w:val="0"/>
              <w:jc w:val="center"/>
              <w:outlineLvl w:val="0"/>
              <w:rPr>
                <w:rFonts w:asciiTheme="minorEastAsia" w:eastAsiaTheme="minorEastAsia" w:hAnsiTheme="minorEastAsia"/>
                <w:szCs w:val="21"/>
              </w:rPr>
            </w:pPr>
            <w:r>
              <w:rPr>
                <w:rFonts w:asciiTheme="minorEastAsia" w:eastAsiaTheme="minorEastAsia" w:hAnsiTheme="minorEastAsia" w:hint="eastAsia"/>
                <w:szCs w:val="21"/>
              </w:rPr>
              <w:t>核验员</w:t>
            </w:r>
          </w:p>
        </w:tc>
        <w:tc>
          <w:tcPr>
            <w:tcW w:w="2061" w:type="dxa"/>
          </w:tcPr>
          <w:p w:rsidR="009756EE" w:rsidRDefault="009756EE">
            <w:pPr>
              <w:snapToGrid w:val="0"/>
              <w:jc w:val="left"/>
              <w:outlineLvl w:val="0"/>
              <w:rPr>
                <w:rFonts w:asciiTheme="minorEastAsia" w:eastAsiaTheme="minorEastAsia" w:hAnsiTheme="minorEastAsia"/>
                <w:szCs w:val="21"/>
              </w:rPr>
            </w:pPr>
          </w:p>
        </w:tc>
      </w:tr>
    </w:tbl>
    <w:p w:rsidR="009756EE" w:rsidRDefault="009756EE">
      <w:pPr>
        <w:snapToGrid w:val="0"/>
        <w:jc w:val="left"/>
        <w:outlineLvl w:val="0"/>
        <w:rPr>
          <w:rFonts w:asciiTheme="minorEastAsia" w:eastAsiaTheme="minorEastAsia" w:hAnsiTheme="minorEastAsia"/>
          <w:szCs w:val="21"/>
        </w:rPr>
      </w:pPr>
    </w:p>
    <w:p w:rsidR="009756EE" w:rsidRDefault="00B4319F">
      <w:pPr>
        <w:numPr>
          <w:ilvl w:val="0"/>
          <w:numId w:val="3"/>
        </w:numPr>
        <w:adjustRightInd w:val="0"/>
        <w:snapToGrid w:val="0"/>
        <w:jc w:val="left"/>
        <w:outlineLvl w:val="0"/>
        <w:rPr>
          <w:b/>
          <w:sz w:val="18"/>
          <w:szCs w:val="18"/>
        </w:rPr>
      </w:pPr>
      <w:r>
        <w:rPr>
          <w:rFonts w:asciiTheme="minorEastAsia" w:eastAsiaTheme="minorEastAsia" w:hAnsiTheme="minorEastAsia" w:hint="eastAsia"/>
          <w:b/>
          <w:bCs/>
          <w:sz w:val="24"/>
        </w:rPr>
        <w:t>温度示值误差</w:t>
      </w:r>
      <w:r>
        <w:rPr>
          <w:rFonts w:hint="eastAsia"/>
          <w:b/>
          <w:sz w:val="18"/>
          <w:szCs w:val="18"/>
        </w:rPr>
        <w:t xml:space="preserve">                               </w:t>
      </w:r>
      <w:r>
        <w:rPr>
          <w:rFonts w:hint="eastAsia"/>
          <w:b/>
          <w:sz w:val="18"/>
          <w:szCs w:val="18"/>
        </w:rPr>
        <w:t>单位：</w:t>
      </w:r>
      <w:r>
        <w:rPr>
          <w:rFonts w:ascii="宋体" w:hAnsi="宋体" w:cs="宋体" w:hint="eastAsia"/>
          <w:szCs w:val="21"/>
        </w:rPr>
        <w:t>℃</w:t>
      </w:r>
    </w:p>
    <w:tbl>
      <w:tblPr>
        <w:tblStyle w:val="ae"/>
        <w:tblpPr w:leftFromText="180" w:rightFromText="180" w:vertAnchor="text" w:horzAnchor="page" w:tblpX="1786" w:tblpY="339"/>
        <w:tblOverlap w:val="never"/>
        <w:tblW w:w="0" w:type="auto"/>
        <w:tblLook w:val="04A0"/>
      </w:tblPr>
      <w:tblGrid>
        <w:gridCol w:w="786"/>
        <w:gridCol w:w="932"/>
        <w:gridCol w:w="979"/>
        <w:gridCol w:w="907"/>
        <w:gridCol w:w="924"/>
        <w:gridCol w:w="900"/>
        <w:gridCol w:w="900"/>
        <w:gridCol w:w="876"/>
        <w:gridCol w:w="868"/>
        <w:gridCol w:w="964"/>
      </w:tblGrid>
      <w:tr w:rsidR="009756EE">
        <w:trPr>
          <w:trHeight w:val="319"/>
        </w:trPr>
        <w:tc>
          <w:tcPr>
            <w:tcW w:w="786" w:type="dxa"/>
            <w:vMerge w:val="restart"/>
            <w:vAlign w:val="center"/>
          </w:tcPr>
          <w:p w:rsidR="009756EE" w:rsidRDefault="00B4319F">
            <w:pPr>
              <w:adjustRightInd w:val="0"/>
              <w:snapToGrid w:val="0"/>
              <w:ind w:leftChars="-67" w:left="-141" w:rightChars="-51" w:right="-107"/>
              <w:jc w:val="center"/>
              <w:outlineLvl w:val="1"/>
              <w:rPr>
                <w:sz w:val="16"/>
                <w:szCs w:val="16"/>
              </w:rPr>
            </w:pPr>
            <w:r>
              <w:rPr>
                <w:rFonts w:hint="eastAsia"/>
                <w:sz w:val="16"/>
                <w:szCs w:val="16"/>
              </w:rPr>
              <w:t>校准点</w:t>
            </w:r>
          </w:p>
        </w:tc>
        <w:tc>
          <w:tcPr>
            <w:tcW w:w="2818" w:type="dxa"/>
            <w:gridSpan w:val="3"/>
            <w:vAlign w:val="center"/>
          </w:tcPr>
          <w:p w:rsidR="009756EE" w:rsidRDefault="00B4319F">
            <w:pPr>
              <w:adjustRightInd w:val="0"/>
              <w:snapToGrid w:val="0"/>
              <w:ind w:rightChars="14" w:right="29"/>
              <w:jc w:val="center"/>
              <w:outlineLvl w:val="1"/>
              <w:rPr>
                <w:sz w:val="16"/>
                <w:szCs w:val="16"/>
              </w:rPr>
            </w:pPr>
            <w:r>
              <w:rPr>
                <w:rFonts w:hint="eastAsia"/>
                <w:sz w:val="16"/>
                <w:szCs w:val="16"/>
              </w:rPr>
              <w:t>炉内热电偶</w:t>
            </w:r>
          </w:p>
        </w:tc>
        <w:tc>
          <w:tcPr>
            <w:tcW w:w="2724" w:type="dxa"/>
            <w:gridSpan w:val="3"/>
            <w:vAlign w:val="center"/>
          </w:tcPr>
          <w:p w:rsidR="009756EE" w:rsidRDefault="00B4319F">
            <w:pPr>
              <w:adjustRightInd w:val="0"/>
              <w:snapToGrid w:val="0"/>
              <w:ind w:rightChars="14" w:right="29"/>
              <w:jc w:val="center"/>
              <w:outlineLvl w:val="1"/>
              <w:rPr>
                <w:sz w:val="16"/>
                <w:szCs w:val="16"/>
              </w:rPr>
            </w:pPr>
            <w:r>
              <w:rPr>
                <w:rFonts w:hint="eastAsia"/>
                <w:sz w:val="16"/>
                <w:szCs w:val="16"/>
              </w:rPr>
              <w:t>试样中心热电偶</w:t>
            </w:r>
          </w:p>
        </w:tc>
        <w:tc>
          <w:tcPr>
            <w:tcW w:w="2708" w:type="dxa"/>
            <w:gridSpan w:val="3"/>
            <w:vAlign w:val="center"/>
          </w:tcPr>
          <w:p w:rsidR="009756EE" w:rsidRDefault="00B4319F">
            <w:pPr>
              <w:adjustRightInd w:val="0"/>
              <w:snapToGrid w:val="0"/>
              <w:ind w:rightChars="14" w:right="29"/>
              <w:jc w:val="center"/>
              <w:outlineLvl w:val="1"/>
              <w:rPr>
                <w:sz w:val="16"/>
                <w:szCs w:val="16"/>
              </w:rPr>
            </w:pPr>
            <w:r>
              <w:rPr>
                <w:rFonts w:hint="eastAsia"/>
                <w:sz w:val="16"/>
                <w:szCs w:val="16"/>
              </w:rPr>
              <w:t>试样表面热电偶</w:t>
            </w:r>
          </w:p>
        </w:tc>
      </w:tr>
      <w:tr w:rsidR="009756EE">
        <w:trPr>
          <w:trHeight w:val="217"/>
        </w:trPr>
        <w:tc>
          <w:tcPr>
            <w:tcW w:w="786" w:type="dxa"/>
            <w:vMerge/>
          </w:tcPr>
          <w:p w:rsidR="009756EE" w:rsidRDefault="009756EE">
            <w:pPr>
              <w:adjustRightInd w:val="0"/>
              <w:snapToGrid w:val="0"/>
              <w:ind w:leftChars="-67" w:left="-141" w:rightChars="-51" w:right="-107"/>
              <w:jc w:val="center"/>
              <w:outlineLvl w:val="1"/>
              <w:rPr>
                <w:sz w:val="16"/>
                <w:szCs w:val="16"/>
              </w:rPr>
            </w:pPr>
          </w:p>
        </w:tc>
        <w:tc>
          <w:tcPr>
            <w:tcW w:w="932" w:type="dxa"/>
            <w:vAlign w:val="center"/>
          </w:tcPr>
          <w:p w:rsidR="009756EE" w:rsidRDefault="00B4319F">
            <w:pPr>
              <w:adjustRightInd w:val="0"/>
              <w:snapToGrid w:val="0"/>
              <w:ind w:leftChars="-95" w:left="1" w:rightChars="-19" w:right="-40" w:hangingChars="125" w:hanging="200"/>
              <w:jc w:val="center"/>
              <w:outlineLvl w:val="1"/>
              <w:rPr>
                <w:sz w:val="16"/>
                <w:szCs w:val="16"/>
              </w:rPr>
            </w:pPr>
            <w:r>
              <w:rPr>
                <w:rFonts w:hint="eastAsia"/>
                <w:sz w:val="16"/>
                <w:szCs w:val="16"/>
              </w:rPr>
              <w:t>示值</w:t>
            </w:r>
          </w:p>
          <w:p w:rsidR="009756EE" w:rsidRDefault="00B4319F">
            <w:pPr>
              <w:adjustRightInd w:val="0"/>
              <w:snapToGrid w:val="0"/>
              <w:ind w:leftChars="-95" w:left="1" w:rightChars="-19" w:right="-40" w:hangingChars="125" w:hanging="200"/>
              <w:jc w:val="center"/>
              <w:outlineLvl w:val="1"/>
              <w:rPr>
                <w:sz w:val="16"/>
                <w:szCs w:val="16"/>
              </w:rPr>
            </w:pPr>
            <w:r>
              <w:rPr>
                <w:rFonts w:hint="eastAsia"/>
                <w:i/>
                <w:sz w:val="16"/>
                <w:szCs w:val="16"/>
              </w:rPr>
              <w:t>TL</w:t>
            </w:r>
            <w:r>
              <w:rPr>
                <w:rFonts w:hint="eastAsia"/>
                <w:sz w:val="16"/>
                <w:szCs w:val="16"/>
                <w:vertAlign w:val="subscript"/>
              </w:rPr>
              <w:t>F</w:t>
            </w:r>
          </w:p>
        </w:tc>
        <w:tc>
          <w:tcPr>
            <w:tcW w:w="979" w:type="dxa"/>
            <w:vAlign w:val="center"/>
          </w:tcPr>
          <w:p w:rsidR="009756EE" w:rsidRDefault="00B4319F">
            <w:pPr>
              <w:adjustRightInd w:val="0"/>
              <w:snapToGrid w:val="0"/>
              <w:ind w:rightChars="14" w:right="29"/>
              <w:jc w:val="center"/>
              <w:outlineLvl w:val="1"/>
              <w:rPr>
                <w:sz w:val="16"/>
                <w:szCs w:val="16"/>
              </w:rPr>
            </w:pPr>
            <w:r>
              <w:rPr>
                <w:rFonts w:hint="eastAsia"/>
                <w:sz w:val="16"/>
                <w:szCs w:val="16"/>
              </w:rPr>
              <w:t>测量值</w:t>
            </w:r>
          </w:p>
          <w:p w:rsidR="009756EE" w:rsidRDefault="00B4319F">
            <w:pPr>
              <w:adjustRightInd w:val="0"/>
              <w:snapToGrid w:val="0"/>
              <w:ind w:rightChars="14" w:right="29"/>
              <w:jc w:val="center"/>
              <w:outlineLvl w:val="1"/>
              <w:rPr>
                <w:sz w:val="16"/>
                <w:szCs w:val="16"/>
              </w:rPr>
            </w:pPr>
            <w:r>
              <w:rPr>
                <w:rFonts w:hint="eastAsia"/>
                <w:i/>
                <w:sz w:val="16"/>
                <w:szCs w:val="16"/>
              </w:rPr>
              <w:t>TS</w:t>
            </w:r>
            <w:r>
              <w:rPr>
                <w:rFonts w:hint="eastAsia"/>
                <w:sz w:val="16"/>
                <w:szCs w:val="16"/>
                <w:vertAlign w:val="subscript"/>
              </w:rPr>
              <w:t>F</w:t>
            </w:r>
          </w:p>
        </w:tc>
        <w:tc>
          <w:tcPr>
            <w:tcW w:w="907" w:type="dxa"/>
            <w:vAlign w:val="center"/>
          </w:tcPr>
          <w:p w:rsidR="009756EE" w:rsidRDefault="00B4319F">
            <w:pPr>
              <w:adjustRightInd w:val="0"/>
              <w:snapToGrid w:val="0"/>
              <w:ind w:rightChars="14" w:right="29"/>
              <w:jc w:val="center"/>
              <w:outlineLvl w:val="1"/>
              <w:rPr>
                <w:iCs/>
                <w:sz w:val="16"/>
                <w:szCs w:val="16"/>
              </w:rPr>
            </w:pPr>
            <w:r>
              <w:rPr>
                <w:rFonts w:hint="eastAsia"/>
                <w:iCs/>
                <w:sz w:val="16"/>
                <w:szCs w:val="16"/>
              </w:rPr>
              <w:t>测量不确定度</w:t>
            </w:r>
          </w:p>
        </w:tc>
        <w:tc>
          <w:tcPr>
            <w:tcW w:w="924" w:type="dxa"/>
            <w:vAlign w:val="center"/>
          </w:tcPr>
          <w:p w:rsidR="009756EE" w:rsidRDefault="00B4319F">
            <w:pPr>
              <w:adjustRightInd w:val="0"/>
              <w:snapToGrid w:val="0"/>
              <w:ind w:leftChars="-95" w:left="1" w:rightChars="-19" w:right="-40" w:hangingChars="125" w:hanging="200"/>
              <w:jc w:val="right"/>
              <w:outlineLvl w:val="1"/>
              <w:rPr>
                <w:sz w:val="16"/>
                <w:szCs w:val="16"/>
              </w:rPr>
            </w:pPr>
            <w:r>
              <w:rPr>
                <w:rFonts w:hint="eastAsia"/>
                <w:sz w:val="16"/>
                <w:szCs w:val="16"/>
              </w:rPr>
              <w:t>试验炉示值</w:t>
            </w:r>
          </w:p>
          <w:p w:rsidR="009756EE" w:rsidRDefault="00B4319F">
            <w:pPr>
              <w:adjustRightInd w:val="0"/>
              <w:snapToGrid w:val="0"/>
              <w:ind w:leftChars="-95" w:left="1" w:rightChars="-19" w:right="-40" w:hangingChars="125" w:hanging="200"/>
              <w:jc w:val="center"/>
              <w:outlineLvl w:val="1"/>
              <w:rPr>
                <w:sz w:val="16"/>
                <w:szCs w:val="16"/>
              </w:rPr>
            </w:pPr>
            <w:r>
              <w:rPr>
                <w:rFonts w:hint="eastAsia"/>
                <w:i/>
                <w:iCs/>
                <w:sz w:val="16"/>
                <w:szCs w:val="16"/>
              </w:rPr>
              <w:t>TL</w:t>
            </w:r>
            <w:r>
              <w:rPr>
                <w:rFonts w:hint="eastAsia"/>
                <w:sz w:val="16"/>
                <w:szCs w:val="16"/>
                <w:vertAlign w:val="subscript"/>
              </w:rPr>
              <w:t>C</w:t>
            </w:r>
          </w:p>
        </w:tc>
        <w:tc>
          <w:tcPr>
            <w:tcW w:w="900" w:type="dxa"/>
            <w:vAlign w:val="center"/>
          </w:tcPr>
          <w:p w:rsidR="009756EE" w:rsidRDefault="00B4319F">
            <w:pPr>
              <w:adjustRightInd w:val="0"/>
              <w:snapToGrid w:val="0"/>
              <w:ind w:rightChars="14" w:right="29"/>
              <w:jc w:val="center"/>
              <w:outlineLvl w:val="1"/>
              <w:rPr>
                <w:sz w:val="16"/>
                <w:szCs w:val="16"/>
              </w:rPr>
            </w:pPr>
            <w:r>
              <w:rPr>
                <w:rFonts w:hint="eastAsia"/>
                <w:sz w:val="16"/>
                <w:szCs w:val="16"/>
              </w:rPr>
              <w:t>测量值</w:t>
            </w:r>
          </w:p>
          <w:p w:rsidR="009756EE" w:rsidRDefault="00B4319F">
            <w:pPr>
              <w:adjustRightInd w:val="0"/>
              <w:snapToGrid w:val="0"/>
              <w:ind w:rightChars="14" w:right="29"/>
              <w:jc w:val="center"/>
              <w:outlineLvl w:val="1"/>
              <w:rPr>
                <w:sz w:val="16"/>
                <w:szCs w:val="16"/>
              </w:rPr>
            </w:pPr>
            <w:r>
              <w:rPr>
                <w:rFonts w:hint="eastAsia"/>
                <w:i/>
                <w:sz w:val="16"/>
                <w:szCs w:val="16"/>
              </w:rPr>
              <w:t>TS</w:t>
            </w:r>
            <w:r>
              <w:rPr>
                <w:rFonts w:hint="eastAsia"/>
                <w:sz w:val="16"/>
                <w:szCs w:val="16"/>
                <w:vertAlign w:val="subscript"/>
              </w:rPr>
              <w:t>C</w:t>
            </w:r>
          </w:p>
        </w:tc>
        <w:tc>
          <w:tcPr>
            <w:tcW w:w="900" w:type="dxa"/>
            <w:vAlign w:val="center"/>
          </w:tcPr>
          <w:p w:rsidR="009756EE" w:rsidRDefault="00B4319F">
            <w:pPr>
              <w:adjustRightInd w:val="0"/>
              <w:snapToGrid w:val="0"/>
              <w:ind w:rightChars="14" w:right="29"/>
              <w:jc w:val="center"/>
              <w:outlineLvl w:val="1"/>
              <w:rPr>
                <w:iCs/>
                <w:sz w:val="16"/>
                <w:szCs w:val="16"/>
              </w:rPr>
            </w:pPr>
            <w:r>
              <w:rPr>
                <w:rFonts w:hint="eastAsia"/>
                <w:iCs/>
                <w:sz w:val="16"/>
                <w:szCs w:val="16"/>
              </w:rPr>
              <w:t>测量不确定度</w:t>
            </w:r>
          </w:p>
        </w:tc>
        <w:tc>
          <w:tcPr>
            <w:tcW w:w="876" w:type="dxa"/>
            <w:vAlign w:val="center"/>
          </w:tcPr>
          <w:p w:rsidR="009756EE" w:rsidRDefault="00B4319F">
            <w:pPr>
              <w:adjustRightInd w:val="0"/>
              <w:snapToGrid w:val="0"/>
              <w:ind w:leftChars="-95" w:left="1" w:rightChars="-85" w:right="-178" w:hangingChars="125" w:hanging="200"/>
              <w:jc w:val="center"/>
              <w:outlineLvl w:val="1"/>
              <w:rPr>
                <w:sz w:val="16"/>
                <w:szCs w:val="16"/>
              </w:rPr>
            </w:pPr>
            <w:r>
              <w:rPr>
                <w:rFonts w:hint="eastAsia"/>
                <w:sz w:val="16"/>
                <w:szCs w:val="16"/>
              </w:rPr>
              <w:t>试验炉示值</w:t>
            </w:r>
          </w:p>
          <w:p w:rsidR="009756EE" w:rsidRDefault="00B4319F">
            <w:pPr>
              <w:adjustRightInd w:val="0"/>
              <w:snapToGrid w:val="0"/>
              <w:ind w:leftChars="-95" w:left="1" w:rightChars="-19" w:right="-40" w:hangingChars="125" w:hanging="200"/>
              <w:jc w:val="center"/>
              <w:outlineLvl w:val="1"/>
              <w:rPr>
                <w:sz w:val="16"/>
                <w:szCs w:val="16"/>
              </w:rPr>
            </w:pPr>
            <w:r>
              <w:rPr>
                <w:rFonts w:hint="eastAsia"/>
                <w:i/>
                <w:iCs/>
                <w:sz w:val="16"/>
                <w:szCs w:val="16"/>
              </w:rPr>
              <w:t>TL</w:t>
            </w:r>
            <w:r>
              <w:rPr>
                <w:rFonts w:hint="eastAsia"/>
                <w:sz w:val="16"/>
                <w:szCs w:val="16"/>
                <w:vertAlign w:val="subscript"/>
              </w:rPr>
              <w:t>S</w:t>
            </w:r>
          </w:p>
        </w:tc>
        <w:tc>
          <w:tcPr>
            <w:tcW w:w="868" w:type="dxa"/>
            <w:vAlign w:val="center"/>
          </w:tcPr>
          <w:p w:rsidR="009756EE" w:rsidRDefault="00B4319F">
            <w:pPr>
              <w:adjustRightInd w:val="0"/>
              <w:snapToGrid w:val="0"/>
              <w:ind w:rightChars="14" w:right="29"/>
              <w:jc w:val="center"/>
              <w:outlineLvl w:val="1"/>
              <w:rPr>
                <w:sz w:val="16"/>
                <w:szCs w:val="16"/>
              </w:rPr>
            </w:pPr>
            <w:r>
              <w:rPr>
                <w:rFonts w:hint="eastAsia"/>
                <w:sz w:val="16"/>
                <w:szCs w:val="16"/>
              </w:rPr>
              <w:t>测量值</w:t>
            </w:r>
          </w:p>
          <w:p w:rsidR="009756EE" w:rsidRDefault="00B4319F">
            <w:pPr>
              <w:adjustRightInd w:val="0"/>
              <w:snapToGrid w:val="0"/>
              <w:ind w:rightChars="14" w:right="29"/>
              <w:jc w:val="center"/>
              <w:outlineLvl w:val="1"/>
              <w:rPr>
                <w:sz w:val="16"/>
                <w:szCs w:val="16"/>
              </w:rPr>
            </w:pPr>
            <w:r>
              <w:rPr>
                <w:rFonts w:hint="eastAsia"/>
                <w:i/>
                <w:sz w:val="16"/>
                <w:szCs w:val="16"/>
              </w:rPr>
              <w:t>TS</w:t>
            </w:r>
            <w:r>
              <w:rPr>
                <w:rFonts w:hint="eastAsia"/>
                <w:sz w:val="16"/>
                <w:szCs w:val="16"/>
                <w:vertAlign w:val="subscript"/>
              </w:rPr>
              <w:t>S</w:t>
            </w:r>
          </w:p>
        </w:tc>
        <w:tc>
          <w:tcPr>
            <w:tcW w:w="964" w:type="dxa"/>
            <w:vAlign w:val="center"/>
          </w:tcPr>
          <w:p w:rsidR="009756EE" w:rsidRDefault="00B4319F">
            <w:pPr>
              <w:adjustRightInd w:val="0"/>
              <w:snapToGrid w:val="0"/>
              <w:ind w:rightChars="14" w:right="29"/>
              <w:jc w:val="center"/>
              <w:outlineLvl w:val="1"/>
              <w:rPr>
                <w:iCs/>
                <w:sz w:val="16"/>
                <w:szCs w:val="16"/>
              </w:rPr>
            </w:pPr>
            <w:r>
              <w:rPr>
                <w:rFonts w:hint="eastAsia"/>
                <w:iCs/>
                <w:sz w:val="16"/>
                <w:szCs w:val="16"/>
              </w:rPr>
              <w:t>测量不确定度</w:t>
            </w:r>
          </w:p>
        </w:tc>
      </w:tr>
      <w:tr w:rsidR="009756EE">
        <w:trPr>
          <w:trHeight w:val="317"/>
        </w:trPr>
        <w:tc>
          <w:tcPr>
            <w:tcW w:w="786" w:type="dxa"/>
            <w:vMerge w:val="restart"/>
            <w:vAlign w:val="center"/>
          </w:tcPr>
          <w:p w:rsidR="009756EE" w:rsidRDefault="00B4319F">
            <w:pPr>
              <w:adjustRightInd w:val="0"/>
              <w:snapToGrid w:val="0"/>
              <w:ind w:rightChars="14" w:right="29"/>
              <w:jc w:val="center"/>
              <w:outlineLvl w:val="1"/>
              <w:rPr>
                <w:sz w:val="16"/>
                <w:szCs w:val="16"/>
              </w:rPr>
            </w:pPr>
            <w:r>
              <w:rPr>
                <w:rFonts w:hint="eastAsia"/>
                <w:sz w:val="16"/>
                <w:szCs w:val="16"/>
              </w:rPr>
              <w:t>700</w:t>
            </w:r>
          </w:p>
        </w:tc>
        <w:tc>
          <w:tcPr>
            <w:tcW w:w="932" w:type="dxa"/>
          </w:tcPr>
          <w:p w:rsidR="009756EE" w:rsidRDefault="009756EE">
            <w:pPr>
              <w:adjustRightInd w:val="0"/>
              <w:snapToGrid w:val="0"/>
              <w:ind w:rightChars="14" w:right="29"/>
              <w:outlineLvl w:val="1"/>
              <w:rPr>
                <w:sz w:val="16"/>
                <w:szCs w:val="16"/>
              </w:rPr>
            </w:pPr>
          </w:p>
        </w:tc>
        <w:tc>
          <w:tcPr>
            <w:tcW w:w="979" w:type="dxa"/>
          </w:tcPr>
          <w:p w:rsidR="009756EE" w:rsidRDefault="009756EE">
            <w:pPr>
              <w:adjustRightInd w:val="0"/>
              <w:snapToGrid w:val="0"/>
              <w:ind w:rightChars="14" w:right="29"/>
              <w:outlineLvl w:val="1"/>
              <w:rPr>
                <w:sz w:val="16"/>
                <w:szCs w:val="16"/>
              </w:rPr>
            </w:pPr>
          </w:p>
        </w:tc>
        <w:tc>
          <w:tcPr>
            <w:tcW w:w="907" w:type="dxa"/>
            <w:vMerge w:val="restart"/>
          </w:tcPr>
          <w:p w:rsidR="009756EE" w:rsidRDefault="009756EE">
            <w:pPr>
              <w:adjustRightInd w:val="0"/>
              <w:snapToGrid w:val="0"/>
              <w:ind w:rightChars="14" w:right="29"/>
              <w:outlineLvl w:val="1"/>
              <w:rPr>
                <w:sz w:val="16"/>
                <w:szCs w:val="16"/>
              </w:rPr>
            </w:pPr>
          </w:p>
        </w:tc>
        <w:tc>
          <w:tcPr>
            <w:tcW w:w="924" w:type="dxa"/>
          </w:tcPr>
          <w:p w:rsidR="009756EE" w:rsidRDefault="009756EE">
            <w:pPr>
              <w:adjustRightInd w:val="0"/>
              <w:snapToGrid w:val="0"/>
              <w:ind w:rightChars="14" w:right="29"/>
              <w:outlineLvl w:val="1"/>
              <w:rPr>
                <w:sz w:val="16"/>
                <w:szCs w:val="16"/>
              </w:rPr>
            </w:pPr>
          </w:p>
        </w:tc>
        <w:tc>
          <w:tcPr>
            <w:tcW w:w="900" w:type="dxa"/>
          </w:tcPr>
          <w:p w:rsidR="009756EE" w:rsidRDefault="009756EE">
            <w:pPr>
              <w:adjustRightInd w:val="0"/>
              <w:snapToGrid w:val="0"/>
              <w:ind w:rightChars="14" w:right="29"/>
              <w:outlineLvl w:val="1"/>
              <w:rPr>
                <w:sz w:val="16"/>
                <w:szCs w:val="16"/>
              </w:rPr>
            </w:pPr>
          </w:p>
        </w:tc>
        <w:tc>
          <w:tcPr>
            <w:tcW w:w="900" w:type="dxa"/>
            <w:vMerge w:val="restart"/>
          </w:tcPr>
          <w:p w:rsidR="009756EE" w:rsidRDefault="009756EE">
            <w:pPr>
              <w:adjustRightInd w:val="0"/>
              <w:snapToGrid w:val="0"/>
              <w:ind w:rightChars="14" w:right="29"/>
              <w:outlineLvl w:val="1"/>
              <w:rPr>
                <w:sz w:val="16"/>
                <w:szCs w:val="16"/>
              </w:rPr>
            </w:pPr>
          </w:p>
        </w:tc>
        <w:tc>
          <w:tcPr>
            <w:tcW w:w="876" w:type="dxa"/>
          </w:tcPr>
          <w:p w:rsidR="009756EE" w:rsidRDefault="009756EE">
            <w:pPr>
              <w:adjustRightInd w:val="0"/>
              <w:snapToGrid w:val="0"/>
              <w:ind w:rightChars="14" w:right="29"/>
              <w:outlineLvl w:val="1"/>
              <w:rPr>
                <w:sz w:val="16"/>
                <w:szCs w:val="16"/>
              </w:rPr>
            </w:pPr>
          </w:p>
        </w:tc>
        <w:tc>
          <w:tcPr>
            <w:tcW w:w="868" w:type="dxa"/>
          </w:tcPr>
          <w:p w:rsidR="009756EE" w:rsidRDefault="009756EE">
            <w:pPr>
              <w:adjustRightInd w:val="0"/>
              <w:snapToGrid w:val="0"/>
              <w:ind w:rightChars="14" w:right="29"/>
              <w:outlineLvl w:val="1"/>
              <w:rPr>
                <w:sz w:val="16"/>
                <w:szCs w:val="16"/>
              </w:rPr>
            </w:pPr>
          </w:p>
        </w:tc>
        <w:tc>
          <w:tcPr>
            <w:tcW w:w="964" w:type="dxa"/>
            <w:vMerge w:val="restart"/>
          </w:tcPr>
          <w:p w:rsidR="009756EE" w:rsidRDefault="009756EE">
            <w:pPr>
              <w:adjustRightInd w:val="0"/>
              <w:snapToGrid w:val="0"/>
              <w:ind w:rightChars="14" w:right="29"/>
              <w:outlineLvl w:val="1"/>
              <w:rPr>
                <w:sz w:val="16"/>
                <w:szCs w:val="16"/>
              </w:rPr>
            </w:pPr>
          </w:p>
        </w:tc>
      </w:tr>
      <w:tr w:rsidR="009756EE">
        <w:trPr>
          <w:trHeight w:val="317"/>
        </w:trPr>
        <w:tc>
          <w:tcPr>
            <w:tcW w:w="786" w:type="dxa"/>
            <w:vMerge/>
            <w:vAlign w:val="center"/>
          </w:tcPr>
          <w:p w:rsidR="009756EE" w:rsidRDefault="009756EE">
            <w:pPr>
              <w:adjustRightInd w:val="0"/>
              <w:snapToGrid w:val="0"/>
              <w:ind w:rightChars="14" w:right="29"/>
              <w:jc w:val="center"/>
              <w:outlineLvl w:val="1"/>
            </w:pPr>
          </w:p>
        </w:tc>
        <w:tc>
          <w:tcPr>
            <w:tcW w:w="932" w:type="dxa"/>
          </w:tcPr>
          <w:p w:rsidR="009756EE" w:rsidRDefault="009756EE">
            <w:pPr>
              <w:adjustRightInd w:val="0"/>
              <w:snapToGrid w:val="0"/>
              <w:ind w:rightChars="14" w:right="29"/>
              <w:outlineLvl w:val="1"/>
              <w:rPr>
                <w:sz w:val="16"/>
                <w:szCs w:val="16"/>
              </w:rPr>
            </w:pPr>
          </w:p>
        </w:tc>
        <w:tc>
          <w:tcPr>
            <w:tcW w:w="979" w:type="dxa"/>
          </w:tcPr>
          <w:p w:rsidR="009756EE" w:rsidRDefault="009756EE">
            <w:pPr>
              <w:adjustRightInd w:val="0"/>
              <w:snapToGrid w:val="0"/>
              <w:ind w:rightChars="14" w:right="29"/>
              <w:outlineLvl w:val="1"/>
              <w:rPr>
                <w:sz w:val="16"/>
                <w:szCs w:val="16"/>
              </w:rPr>
            </w:pPr>
          </w:p>
        </w:tc>
        <w:tc>
          <w:tcPr>
            <w:tcW w:w="907" w:type="dxa"/>
            <w:vMerge/>
          </w:tcPr>
          <w:p w:rsidR="009756EE" w:rsidRDefault="009756EE">
            <w:pPr>
              <w:adjustRightInd w:val="0"/>
              <w:snapToGrid w:val="0"/>
              <w:ind w:rightChars="14" w:right="29"/>
              <w:outlineLvl w:val="1"/>
              <w:rPr>
                <w:sz w:val="16"/>
                <w:szCs w:val="16"/>
              </w:rPr>
            </w:pPr>
          </w:p>
        </w:tc>
        <w:tc>
          <w:tcPr>
            <w:tcW w:w="924" w:type="dxa"/>
          </w:tcPr>
          <w:p w:rsidR="009756EE" w:rsidRDefault="009756EE">
            <w:pPr>
              <w:adjustRightInd w:val="0"/>
              <w:snapToGrid w:val="0"/>
              <w:ind w:rightChars="14" w:right="29"/>
              <w:outlineLvl w:val="1"/>
              <w:rPr>
                <w:sz w:val="16"/>
                <w:szCs w:val="16"/>
              </w:rPr>
            </w:pPr>
          </w:p>
        </w:tc>
        <w:tc>
          <w:tcPr>
            <w:tcW w:w="900" w:type="dxa"/>
          </w:tcPr>
          <w:p w:rsidR="009756EE" w:rsidRDefault="009756EE">
            <w:pPr>
              <w:adjustRightInd w:val="0"/>
              <w:snapToGrid w:val="0"/>
              <w:ind w:rightChars="14" w:right="29"/>
              <w:outlineLvl w:val="1"/>
              <w:rPr>
                <w:sz w:val="16"/>
                <w:szCs w:val="16"/>
              </w:rPr>
            </w:pPr>
          </w:p>
        </w:tc>
        <w:tc>
          <w:tcPr>
            <w:tcW w:w="900" w:type="dxa"/>
            <w:vMerge/>
          </w:tcPr>
          <w:p w:rsidR="009756EE" w:rsidRDefault="009756EE">
            <w:pPr>
              <w:adjustRightInd w:val="0"/>
              <w:snapToGrid w:val="0"/>
              <w:ind w:rightChars="14" w:right="29"/>
              <w:outlineLvl w:val="1"/>
              <w:rPr>
                <w:sz w:val="16"/>
                <w:szCs w:val="16"/>
              </w:rPr>
            </w:pPr>
          </w:p>
        </w:tc>
        <w:tc>
          <w:tcPr>
            <w:tcW w:w="876" w:type="dxa"/>
          </w:tcPr>
          <w:p w:rsidR="009756EE" w:rsidRDefault="009756EE">
            <w:pPr>
              <w:adjustRightInd w:val="0"/>
              <w:snapToGrid w:val="0"/>
              <w:ind w:rightChars="14" w:right="29"/>
              <w:outlineLvl w:val="1"/>
              <w:rPr>
                <w:sz w:val="16"/>
                <w:szCs w:val="16"/>
              </w:rPr>
            </w:pPr>
          </w:p>
        </w:tc>
        <w:tc>
          <w:tcPr>
            <w:tcW w:w="868" w:type="dxa"/>
          </w:tcPr>
          <w:p w:rsidR="009756EE" w:rsidRDefault="009756EE">
            <w:pPr>
              <w:adjustRightInd w:val="0"/>
              <w:snapToGrid w:val="0"/>
              <w:ind w:rightChars="14" w:right="29"/>
              <w:outlineLvl w:val="1"/>
              <w:rPr>
                <w:sz w:val="16"/>
                <w:szCs w:val="16"/>
              </w:rPr>
            </w:pPr>
          </w:p>
        </w:tc>
        <w:tc>
          <w:tcPr>
            <w:tcW w:w="964" w:type="dxa"/>
            <w:vMerge/>
          </w:tcPr>
          <w:p w:rsidR="009756EE" w:rsidRDefault="009756EE">
            <w:pPr>
              <w:adjustRightInd w:val="0"/>
              <w:snapToGrid w:val="0"/>
              <w:ind w:rightChars="14" w:right="29"/>
              <w:outlineLvl w:val="1"/>
              <w:rPr>
                <w:sz w:val="16"/>
                <w:szCs w:val="16"/>
              </w:rPr>
            </w:pPr>
          </w:p>
        </w:tc>
      </w:tr>
      <w:tr w:rsidR="009756EE">
        <w:trPr>
          <w:trHeight w:val="317"/>
        </w:trPr>
        <w:tc>
          <w:tcPr>
            <w:tcW w:w="786" w:type="dxa"/>
            <w:vMerge/>
            <w:vAlign w:val="center"/>
          </w:tcPr>
          <w:p w:rsidR="009756EE" w:rsidRDefault="009756EE">
            <w:pPr>
              <w:adjustRightInd w:val="0"/>
              <w:snapToGrid w:val="0"/>
              <w:ind w:rightChars="14" w:right="29"/>
              <w:jc w:val="center"/>
              <w:outlineLvl w:val="1"/>
              <w:rPr>
                <w:sz w:val="16"/>
                <w:szCs w:val="16"/>
              </w:rPr>
            </w:pPr>
          </w:p>
        </w:tc>
        <w:tc>
          <w:tcPr>
            <w:tcW w:w="932" w:type="dxa"/>
          </w:tcPr>
          <w:p w:rsidR="009756EE" w:rsidRDefault="009756EE">
            <w:pPr>
              <w:adjustRightInd w:val="0"/>
              <w:snapToGrid w:val="0"/>
              <w:ind w:rightChars="14" w:right="29"/>
              <w:outlineLvl w:val="1"/>
              <w:rPr>
                <w:sz w:val="16"/>
                <w:szCs w:val="16"/>
              </w:rPr>
            </w:pPr>
          </w:p>
        </w:tc>
        <w:tc>
          <w:tcPr>
            <w:tcW w:w="979" w:type="dxa"/>
          </w:tcPr>
          <w:p w:rsidR="009756EE" w:rsidRDefault="009756EE">
            <w:pPr>
              <w:adjustRightInd w:val="0"/>
              <w:snapToGrid w:val="0"/>
              <w:ind w:rightChars="14" w:right="29"/>
              <w:outlineLvl w:val="1"/>
              <w:rPr>
                <w:sz w:val="16"/>
                <w:szCs w:val="16"/>
              </w:rPr>
            </w:pPr>
          </w:p>
        </w:tc>
        <w:tc>
          <w:tcPr>
            <w:tcW w:w="907" w:type="dxa"/>
            <w:vMerge/>
          </w:tcPr>
          <w:p w:rsidR="009756EE" w:rsidRDefault="009756EE">
            <w:pPr>
              <w:adjustRightInd w:val="0"/>
              <w:snapToGrid w:val="0"/>
              <w:ind w:rightChars="14" w:right="29"/>
              <w:outlineLvl w:val="1"/>
              <w:rPr>
                <w:sz w:val="16"/>
                <w:szCs w:val="16"/>
              </w:rPr>
            </w:pPr>
          </w:p>
        </w:tc>
        <w:tc>
          <w:tcPr>
            <w:tcW w:w="924" w:type="dxa"/>
          </w:tcPr>
          <w:p w:rsidR="009756EE" w:rsidRDefault="009756EE">
            <w:pPr>
              <w:adjustRightInd w:val="0"/>
              <w:snapToGrid w:val="0"/>
              <w:ind w:rightChars="14" w:right="29"/>
              <w:outlineLvl w:val="1"/>
              <w:rPr>
                <w:sz w:val="16"/>
                <w:szCs w:val="16"/>
              </w:rPr>
            </w:pPr>
          </w:p>
        </w:tc>
        <w:tc>
          <w:tcPr>
            <w:tcW w:w="900" w:type="dxa"/>
          </w:tcPr>
          <w:p w:rsidR="009756EE" w:rsidRDefault="009756EE">
            <w:pPr>
              <w:adjustRightInd w:val="0"/>
              <w:snapToGrid w:val="0"/>
              <w:ind w:rightChars="14" w:right="29"/>
              <w:outlineLvl w:val="1"/>
              <w:rPr>
                <w:sz w:val="16"/>
                <w:szCs w:val="16"/>
              </w:rPr>
            </w:pPr>
          </w:p>
        </w:tc>
        <w:tc>
          <w:tcPr>
            <w:tcW w:w="900" w:type="dxa"/>
            <w:vMerge/>
          </w:tcPr>
          <w:p w:rsidR="009756EE" w:rsidRDefault="009756EE">
            <w:pPr>
              <w:adjustRightInd w:val="0"/>
              <w:snapToGrid w:val="0"/>
              <w:ind w:rightChars="14" w:right="29"/>
              <w:outlineLvl w:val="1"/>
              <w:rPr>
                <w:sz w:val="16"/>
                <w:szCs w:val="16"/>
              </w:rPr>
            </w:pPr>
          </w:p>
        </w:tc>
        <w:tc>
          <w:tcPr>
            <w:tcW w:w="876" w:type="dxa"/>
          </w:tcPr>
          <w:p w:rsidR="009756EE" w:rsidRDefault="009756EE">
            <w:pPr>
              <w:adjustRightInd w:val="0"/>
              <w:snapToGrid w:val="0"/>
              <w:ind w:rightChars="14" w:right="29"/>
              <w:outlineLvl w:val="1"/>
              <w:rPr>
                <w:sz w:val="16"/>
                <w:szCs w:val="16"/>
              </w:rPr>
            </w:pPr>
          </w:p>
        </w:tc>
        <w:tc>
          <w:tcPr>
            <w:tcW w:w="868" w:type="dxa"/>
          </w:tcPr>
          <w:p w:rsidR="009756EE" w:rsidRDefault="009756EE">
            <w:pPr>
              <w:adjustRightInd w:val="0"/>
              <w:snapToGrid w:val="0"/>
              <w:ind w:rightChars="14" w:right="29"/>
              <w:outlineLvl w:val="1"/>
              <w:rPr>
                <w:sz w:val="16"/>
                <w:szCs w:val="16"/>
              </w:rPr>
            </w:pPr>
          </w:p>
        </w:tc>
        <w:tc>
          <w:tcPr>
            <w:tcW w:w="964" w:type="dxa"/>
            <w:vMerge/>
          </w:tcPr>
          <w:p w:rsidR="009756EE" w:rsidRDefault="009756EE">
            <w:pPr>
              <w:adjustRightInd w:val="0"/>
              <w:snapToGrid w:val="0"/>
              <w:ind w:rightChars="14" w:right="29"/>
              <w:outlineLvl w:val="1"/>
              <w:rPr>
                <w:sz w:val="16"/>
                <w:szCs w:val="16"/>
              </w:rPr>
            </w:pPr>
          </w:p>
        </w:tc>
      </w:tr>
      <w:tr w:rsidR="009756EE">
        <w:trPr>
          <w:trHeight w:val="317"/>
        </w:trPr>
        <w:tc>
          <w:tcPr>
            <w:tcW w:w="786" w:type="dxa"/>
            <w:vMerge w:val="restart"/>
            <w:vAlign w:val="center"/>
          </w:tcPr>
          <w:p w:rsidR="009756EE" w:rsidRDefault="00B4319F">
            <w:pPr>
              <w:adjustRightInd w:val="0"/>
              <w:snapToGrid w:val="0"/>
              <w:ind w:rightChars="14" w:right="29"/>
              <w:jc w:val="center"/>
              <w:outlineLvl w:val="1"/>
              <w:rPr>
                <w:sz w:val="16"/>
                <w:szCs w:val="16"/>
              </w:rPr>
            </w:pPr>
            <w:r>
              <w:rPr>
                <w:rFonts w:hint="eastAsia"/>
                <w:sz w:val="16"/>
                <w:szCs w:val="16"/>
              </w:rPr>
              <w:t>750</w:t>
            </w:r>
          </w:p>
        </w:tc>
        <w:tc>
          <w:tcPr>
            <w:tcW w:w="932" w:type="dxa"/>
          </w:tcPr>
          <w:p w:rsidR="009756EE" w:rsidRDefault="009756EE">
            <w:pPr>
              <w:adjustRightInd w:val="0"/>
              <w:snapToGrid w:val="0"/>
              <w:ind w:rightChars="14" w:right="29"/>
              <w:outlineLvl w:val="1"/>
              <w:rPr>
                <w:sz w:val="16"/>
                <w:szCs w:val="16"/>
              </w:rPr>
            </w:pPr>
          </w:p>
        </w:tc>
        <w:tc>
          <w:tcPr>
            <w:tcW w:w="979" w:type="dxa"/>
          </w:tcPr>
          <w:p w:rsidR="009756EE" w:rsidRDefault="009756EE">
            <w:pPr>
              <w:adjustRightInd w:val="0"/>
              <w:snapToGrid w:val="0"/>
              <w:ind w:rightChars="14" w:right="29"/>
              <w:outlineLvl w:val="1"/>
              <w:rPr>
                <w:sz w:val="16"/>
                <w:szCs w:val="16"/>
              </w:rPr>
            </w:pPr>
          </w:p>
        </w:tc>
        <w:tc>
          <w:tcPr>
            <w:tcW w:w="907" w:type="dxa"/>
            <w:vMerge w:val="restart"/>
          </w:tcPr>
          <w:p w:rsidR="009756EE" w:rsidRDefault="009756EE">
            <w:pPr>
              <w:adjustRightInd w:val="0"/>
              <w:snapToGrid w:val="0"/>
              <w:ind w:rightChars="14" w:right="29"/>
              <w:outlineLvl w:val="1"/>
              <w:rPr>
                <w:sz w:val="16"/>
                <w:szCs w:val="16"/>
              </w:rPr>
            </w:pPr>
          </w:p>
        </w:tc>
        <w:tc>
          <w:tcPr>
            <w:tcW w:w="924" w:type="dxa"/>
          </w:tcPr>
          <w:p w:rsidR="009756EE" w:rsidRDefault="009756EE">
            <w:pPr>
              <w:adjustRightInd w:val="0"/>
              <w:snapToGrid w:val="0"/>
              <w:ind w:rightChars="14" w:right="29"/>
              <w:outlineLvl w:val="1"/>
              <w:rPr>
                <w:sz w:val="16"/>
                <w:szCs w:val="16"/>
              </w:rPr>
            </w:pPr>
          </w:p>
        </w:tc>
        <w:tc>
          <w:tcPr>
            <w:tcW w:w="900" w:type="dxa"/>
          </w:tcPr>
          <w:p w:rsidR="009756EE" w:rsidRDefault="009756EE">
            <w:pPr>
              <w:adjustRightInd w:val="0"/>
              <w:snapToGrid w:val="0"/>
              <w:ind w:rightChars="14" w:right="29"/>
              <w:outlineLvl w:val="1"/>
              <w:rPr>
                <w:sz w:val="16"/>
                <w:szCs w:val="16"/>
              </w:rPr>
            </w:pPr>
          </w:p>
        </w:tc>
        <w:tc>
          <w:tcPr>
            <w:tcW w:w="900" w:type="dxa"/>
            <w:vMerge w:val="restart"/>
          </w:tcPr>
          <w:p w:rsidR="009756EE" w:rsidRDefault="009756EE">
            <w:pPr>
              <w:adjustRightInd w:val="0"/>
              <w:snapToGrid w:val="0"/>
              <w:ind w:rightChars="14" w:right="29"/>
              <w:outlineLvl w:val="1"/>
              <w:rPr>
                <w:sz w:val="16"/>
                <w:szCs w:val="16"/>
              </w:rPr>
            </w:pPr>
          </w:p>
        </w:tc>
        <w:tc>
          <w:tcPr>
            <w:tcW w:w="876" w:type="dxa"/>
          </w:tcPr>
          <w:p w:rsidR="009756EE" w:rsidRDefault="009756EE">
            <w:pPr>
              <w:adjustRightInd w:val="0"/>
              <w:snapToGrid w:val="0"/>
              <w:ind w:rightChars="14" w:right="29"/>
              <w:outlineLvl w:val="1"/>
              <w:rPr>
                <w:sz w:val="16"/>
                <w:szCs w:val="16"/>
              </w:rPr>
            </w:pPr>
          </w:p>
        </w:tc>
        <w:tc>
          <w:tcPr>
            <w:tcW w:w="868" w:type="dxa"/>
          </w:tcPr>
          <w:p w:rsidR="009756EE" w:rsidRDefault="009756EE">
            <w:pPr>
              <w:adjustRightInd w:val="0"/>
              <w:snapToGrid w:val="0"/>
              <w:ind w:rightChars="14" w:right="29"/>
              <w:outlineLvl w:val="1"/>
              <w:rPr>
                <w:sz w:val="16"/>
                <w:szCs w:val="16"/>
              </w:rPr>
            </w:pPr>
          </w:p>
        </w:tc>
        <w:tc>
          <w:tcPr>
            <w:tcW w:w="964" w:type="dxa"/>
            <w:vMerge w:val="restart"/>
          </w:tcPr>
          <w:p w:rsidR="009756EE" w:rsidRDefault="009756EE">
            <w:pPr>
              <w:adjustRightInd w:val="0"/>
              <w:snapToGrid w:val="0"/>
              <w:ind w:rightChars="14" w:right="29"/>
              <w:outlineLvl w:val="1"/>
              <w:rPr>
                <w:sz w:val="16"/>
                <w:szCs w:val="16"/>
              </w:rPr>
            </w:pPr>
          </w:p>
        </w:tc>
      </w:tr>
      <w:tr w:rsidR="009756EE">
        <w:trPr>
          <w:trHeight w:val="317"/>
        </w:trPr>
        <w:tc>
          <w:tcPr>
            <w:tcW w:w="786" w:type="dxa"/>
            <w:vMerge/>
            <w:vAlign w:val="center"/>
          </w:tcPr>
          <w:p w:rsidR="009756EE" w:rsidRDefault="009756EE">
            <w:pPr>
              <w:adjustRightInd w:val="0"/>
              <w:snapToGrid w:val="0"/>
              <w:ind w:rightChars="14" w:right="29"/>
              <w:jc w:val="center"/>
              <w:outlineLvl w:val="1"/>
              <w:rPr>
                <w:sz w:val="16"/>
                <w:szCs w:val="16"/>
              </w:rPr>
            </w:pPr>
          </w:p>
        </w:tc>
        <w:tc>
          <w:tcPr>
            <w:tcW w:w="932" w:type="dxa"/>
          </w:tcPr>
          <w:p w:rsidR="009756EE" w:rsidRDefault="009756EE">
            <w:pPr>
              <w:adjustRightInd w:val="0"/>
              <w:snapToGrid w:val="0"/>
              <w:ind w:rightChars="14" w:right="29"/>
              <w:outlineLvl w:val="1"/>
              <w:rPr>
                <w:sz w:val="16"/>
                <w:szCs w:val="16"/>
              </w:rPr>
            </w:pPr>
          </w:p>
        </w:tc>
        <w:tc>
          <w:tcPr>
            <w:tcW w:w="979" w:type="dxa"/>
          </w:tcPr>
          <w:p w:rsidR="009756EE" w:rsidRDefault="009756EE">
            <w:pPr>
              <w:adjustRightInd w:val="0"/>
              <w:snapToGrid w:val="0"/>
              <w:ind w:rightChars="14" w:right="29"/>
              <w:outlineLvl w:val="1"/>
              <w:rPr>
                <w:sz w:val="16"/>
                <w:szCs w:val="16"/>
              </w:rPr>
            </w:pPr>
          </w:p>
        </w:tc>
        <w:tc>
          <w:tcPr>
            <w:tcW w:w="907" w:type="dxa"/>
            <w:vMerge/>
          </w:tcPr>
          <w:p w:rsidR="009756EE" w:rsidRDefault="009756EE">
            <w:pPr>
              <w:adjustRightInd w:val="0"/>
              <w:snapToGrid w:val="0"/>
              <w:ind w:rightChars="14" w:right="29"/>
              <w:outlineLvl w:val="1"/>
              <w:rPr>
                <w:sz w:val="16"/>
                <w:szCs w:val="16"/>
              </w:rPr>
            </w:pPr>
          </w:p>
        </w:tc>
        <w:tc>
          <w:tcPr>
            <w:tcW w:w="924" w:type="dxa"/>
          </w:tcPr>
          <w:p w:rsidR="009756EE" w:rsidRDefault="009756EE">
            <w:pPr>
              <w:adjustRightInd w:val="0"/>
              <w:snapToGrid w:val="0"/>
              <w:ind w:rightChars="14" w:right="29"/>
              <w:outlineLvl w:val="1"/>
              <w:rPr>
                <w:sz w:val="16"/>
                <w:szCs w:val="16"/>
              </w:rPr>
            </w:pPr>
          </w:p>
        </w:tc>
        <w:tc>
          <w:tcPr>
            <w:tcW w:w="900" w:type="dxa"/>
          </w:tcPr>
          <w:p w:rsidR="009756EE" w:rsidRDefault="009756EE">
            <w:pPr>
              <w:adjustRightInd w:val="0"/>
              <w:snapToGrid w:val="0"/>
              <w:ind w:rightChars="14" w:right="29"/>
              <w:outlineLvl w:val="1"/>
              <w:rPr>
                <w:sz w:val="16"/>
                <w:szCs w:val="16"/>
              </w:rPr>
            </w:pPr>
          </w:p>
        </w:tc>
        <w:tc>
          <w:tcPr>
            <w:tcW w:w="900" w:type="dxa"/>
            <w:vMerge/>
          </w:tcPr>
          <w:p w:rsidR="009756EE" w:rsidRDefault="009756EE">
            <w:pPr>
              <w:adjustRightInd w:val="0"/>
              <w:snapToGrid w:val="0"/>
              <w:ind w:rightChars="14" w:right="29"/>
              <w:outlineLvl w:val="1"/>
              <w:rPr>
                <w:sz w:val="16"/>
                <w:szCs w:val="16"/>
              </w:rPr>
            </w:pPr>
          </w:p>
        </w:tc>
        <w:tc>
          <w:tcPr>
            <w:tcW w:w="876" w:type="dxa"/>
          </w:tcPr>
          <w:p w:rsidR="009756EE" w:rsidRDefault="009756EE">
            <w:pPr>
              <w:adjustRightInd w:val="0"/>
              <w:snapToGrid w:val="0"/>
              <w:ind w:rightChars="14" w:right="29"/>
              <w:outlineLvl w:val="1"/>
              <w:rPr>
                <w:sz w:val="16"/>
                <w:szCs w:val="16"/>
              </w:rPr>
            </w:pPr>
          </w:p>
        </w:tc>
        <w:tc>
          <w:tcPr>
            <w:tcW w:w="868" w:type="dxa"/>
          </w:tcPr>
          <w:p w:rsidR="009756EE" w:rsidRDefault="009756EE">
            <w:pPr>
              <w:adjustRightInd w:val="0"/>
              <w:snapToGrid w:val="0"/>
              <w:ind w:rightChars="14" w:right="29"/>
              <w:outlineLvl w:val="1"/>
              <w:rPr>
                <w:sz w:val="16"/>
                <w:szCs w:val="16"/>
              </w:rPr>
            </w:pPr>
          </w:p>
        </w:tc>
        <w:tc>
          <w:tcPr>
            <w:tcW w:w="964" w:type="dxa"/>
            <w:vMerge/>
          </w:tcPr>
          <w:p w:rsidR="009756EE" w:rsidRDefault="009756EE">
            <w:pPr>
              <w:adjustRightInd w:val="0"/>
              <w:snapToGrid w:val="0"/>
              <w:ind w:rightChars="14" w:right="29"/>
              <w:outlineLvl w:val="1"/>
              <w:rPr>
                <w:sz w:val="16"/>
                <w:szCs w:val="16"/>
              </w:rPr>
            </w:pPr>
          </w:p>
        </w:tc>
      </w:tr>
      <w:tr w:rsidR="009756EE">
        <w:trPr>
          <w:trHeight w:val="317"/>
        </w:trPr>
        <w:tc>
          <w:tcPr>
            <w:tcW w:w="786" w:type="dxa"/>
            <w:vMerge/>
            <w:vAlign w:val="center"/>
          </w:tcPr>
          <w:p w:rsidR="009756EE" w:rsidRDefault="009756EE">
            <w:pPr>
              <w:adjustRightInd w:val="0"/>
              <w:snapToGrid w:val="0"/>
              <w:ind w:rightChars="14" w:right="29"/>
              <w:jc w:val="center"/>
              <w:outlineLvl w:val="1"/>
              <w:rPr>
                <w:sz w:val="16"/>
                <w:szCs w:val="16"/>
              </w:rPr>
            </w:pPr>
          </w:p>
        </w:tc>
        <w:tc>
          <w:tcPr>
            <w:tcW w:w="932" w:type="dxa"/>
          </w:tcPr>
          <w:p w:rsidR="009756EE" w:rsidRDefault="009756EE">
            <w:pPr>
              <w:adjustRightInd w:val="0"/>
              <w:snapToGrid w:val="0"/>
              <w:ind w:rightChars="14" w:right="29"/>
              <w:outlineLvl w:val="1"/>
              <w:rPr>
                <w:sz w:val="16"/>
                <w:szCs w:val="16"/>
              </w:rPr>
            </w:pPr>
          </w:p>
        </w:tc>
        <w:tc>
          <w:tcPr>
            <w:tcW w:w="979" w:type="dxa"/>
          </w:tcPr>
          <w:p w:rsidR="009756EE" w:rsidRDefault="009756EE">
            <w:pPr>
              <w:adjustRightInd w:val="0"/>
              <w:snapToGrid w:val="0"/>
              <w:ind w:rightChars="14" w:right="29"/>
              <w:outlineLvl w:val="1"/>
              <w:rPr>
                <w:sz w:val="16"/>
                <w:szCs w:val="16"/>
              </w:rPr>
            </w:pPr>
          </w:p>
        </w:tc>
        <w:tc>
          <w:tcPr>
            <w:tcW w:w="907" w:type="dxa"/>
            <w:vMerge/>
          </w:tcPr>
          <w:p w:rsidR="009756EE" w:rsidRDefault="009756EE">
            <w:pPr>
              <w:adjustRightInd w:val="0"/>
              <w:snapToGrid w:val="0"/>
              <w:ind w:rightChars="14" w:right="29"/>
              <w:outlineLvl w:val="1"/>
              <w:rPr>
                <w:sz w:val="16"/>
                <w:szCs w:val="16"/>
              </w:rPr>
            </w:pPr>
          </w:p>
        </w:tc>
        <w:tc>
          <w:tcPr>
            <w:tcW w:w="924" w:type="dxa"/>
          </w:tcPr>
          <w:p w:rsidR="009756EE" w:rsidRDefault="009756EE">
            <w:pPr>
              <w:adjustRightInd w:val="0"/>
              <w:snapToGrid w:val="0"/>
              <w:ind w:rightChars="14" w:right="29"/>
              <w:outlineLvl w:val="1"/>
              <w:rPr>
                <w:sz w:val="16"/>
                <w:szCs w:val="16"/>
              </w:rPr>
            </w:pPr>
          </w:p>
        </w:tc>
        <w:tc>
          <w:tcPr>
            <w:tcW w:w="900" w:type="dxa"/>
          </w:tcPr>
          <w:p w:rsidR="009756EE" w:rsidRDefault="009756EE">
            <w:pPr>
              <w:adjustRightInd w:val="0"/>
              <w:snapToGrid w:val="0"/>
              <w:ind w:rightChars="14" w:right="29"/>
              <w:outlineLvl w:val="1"/>
              <w:rPr>
                <w:sz w:val="16"/>
                <w:szCs w:val="16"/>
              </w:rPr>
            </w:pPr>
          </w:p>
        </w:tc>
        <w:tc>
          <w:tcPr>
            <w:tcW w:w="900" w:type="dxa"/>
            <w:vMerge/>
          </w:tcPr>
          <w:p w:rsidR="009756EE" w:rsidRDefault="009756EE">
            <w:pPr>
              <w:adjustRightInd w:val="0"/>
              <w:snapToGrid w:val="0"/>
              <w:ind w:rightChars="14" w:right="29"/>
              <w:outlineLvl w:val="1"/>
              <w:rPr>
                <w:sz w:val="16"/>
                <w:szCs w:val="16"/>
              </w:rPr>
            </w:pPr>
          </w:p>
        </w:tc>
        <w:tc>
          <w:tcPr>
            <w:tcW w:w="876" w:type="dxa"/>
          </w:tcPr>
          <w:p w:rsidR="009756EE" w:rsidRDefault="009756EE">
            <w:pPr>
              <w:adjustRightInd w:val="0"/>
              <w:snapToGrid w:val="0"/>
              <w:ind w:rightChars="14" w:right="29"/>
              <w:outlineLvl w:val="1"/>
              <w:rPr>
                <w:sz w:val="16"/>
                <w:szCs w:val="16"/>
              </w:rPr>
            </w:pPr>
          </w:p>
        </w:tc>
        <w:tc>
          <w:tcPr>
            <w:tcW w:w="868" w:type="dxa"/>
          </w:tcPr>
          <w:p w:rsidR="009756EE" w:rsidRDefault="009756EE">
            <w:pPr>
              <w:adjustRightInd w:val="0"/>
              <w:snapToGrid w:val="0"/>
              <w:ind w:rightChars="14" w:right="29"/>
              <w:outlineLvl w:val="1"/>
              <w:rPr>
                <w:sz w:val="16"/>
                <w:szCs w:val="16"/>
              </w:rPr>
            </w:pPr>
          </w:p>
        </w:tc>
        <w:tc>
          <w:tcPr>
            <w:tcW w:w="964" w:type="dxa"/>
            <w:vMerge/>
          </w:tcPr>
          <w:p w:rsidR="009756EE" w:rsidRDefault="009756EE">
            <w:pPr>
              <w:adjustRightInd w:val="0"/>
              <w:snapToGrid w:val="0"/>
              <w:ind w:rightChars="14" w:right="29"/>
              <w:outlineLvl w:val="1"/>
              <w:rPr>
                <w:sz w:val="16"/>
                <w:szCs w:val="16"/>
              </w:rPr>
            </w:pPr>
          </w:p>
        </w:tc>
      </w:tr>
      <w:tr w:rsidR="009756EE">
        <w:trPr>
          <w:trHeight w:val="317"/>
        </w:trPr>
        <w:tc>
          <w:tcPr>
            <w:tcW w:w="786" w:type="dxa"/>
            <w:vMerge w:val="restart"/>
            <w:vAlign w:val="center"/>
          </w:tcPr>
          <w:p w:rsidR="009756EE" w:rsidRDefault="00B4319F">
            <w:pPr>
              <w:adjustRightInd w:val="0"/>
              <w:snapToGrid w:val="0"/>
              <w:ind w:rightChars="14" w:right="29"/>
              <w:jc w:val="center"/>
              <w:outlineLvl w:val="1"/>
              <w:rPr>
                <w:sz w:val="16"/>
                <w:szCs w:val="16"/>
              </w:rPr>
            </w:pPr>
            <w:r>
              <w:rPr>
                <w:rFonts w:hint="eastAsia"/>
                <w:sz w:val="16"/>
                <w:szCs w:val="16"/>
              </w:rPr>
              <w:t>800</w:t>
            </w:r>
          </w:p>
        </w:tc>
        <w:tc>
          <w:tcPr>
            <w:tcW w:w="932" w:type="dxa"/>
          </w:tcPr>
          <w:p w:rsidR="009756EE" w:rsidRDefault="009756EE">
            <w:pPr>
              <w:adjustRightInd w:val="0"/>
              <w:snapToGrid w:val="0"/>
              <w:ind w:rightChars="14" w:right="29"/>
              <w:outlineLvl w:val="1"/>
              <w:rPr>
                <w:sz w:val="16"/>
                <w:szCs w:val="16"/>
              </w:rPr>
            </w:pPr>
          </w:p>
        </w:tc>
        <w:tc>
          <w:tcPr>
            <w:tcW w:w="979" w:type="dxa"/>
          </w:tcPr>
          <w:p w:rsidR="009756EE" w:rsidRDefault="009756EE">
            <w:pPr>
              <w:adjustRightInd w:val="0"/>
              <w:snapToGrid w:val="0"/>
              <w:ind w:rightChars="14" w:right="29"/>
              <w:outlineLvl w:val="1"/>
              <w:rPr>
                <w:sz w:val="16"/>
                <w:szCs w:val="16"/>
              </w:rPr>
            </w:pPr>
          </w:p>
        </w:tc>
        <w:tc>
          <w:tcPr>
            <w:tcW w:w="907" w:type="dxa"/>
            <w:vMerge w:val="restart"/>
          </w:tcPr>
          <w:p w:rsidR="009756EE" w:rsidRDefault="009756EE">
            <w:pPr>
              <w:adjustRightInd w:val="0"/>
              <w:snapToGrid w:val="0"/>
              <w:ind w:rightChars="14" w:right="29"/>
              <w:outlineLvl w:val="1"/>
              <w:rPr>
                <w:sz w:val="16"/>
                <w:szCs w:val="16"/>
              </w:rPr>
            </w:pPr>
          </w:p>
        </w:tc>
        <w:tc>
          <w:tcPr>
            <w:tcW w:w="924" w:type="dxa"/>
          </w:tcPr>
          <w:p w:rsidR="009756EE" w:rsidRDefault="009756EE">
            <w:pPr>
              <w:adjustRightInd w:val="0"/>
              <w:snapToGrid w:val="0"/>
              <w:ind w:rightChars="14" w:right="29"/>
              <w:outlineLvl w:val="1"/>
              <w:rPr>
                <w:sz w:val="16"/>
                <w:szCs w:val="16"/>
              </w:rPr>
            </w:pPr>
          </w:p>
        </w:tc>
        <w:tc>
          <w:tcPr>
            <w:tcW w:w="900" w:type="dxa"/>
          </w:tcPr>
          <w:p w:rsidR="009756EE" w:rsidRDefault="009756EE">
            <w:pPr>
              <w:adjustRightInd w:val="0"/>
              <w:snapToGrid w:val="0"/>
              <w:ind w:rightChars="14" w:right="29"/>
              <w:outlineLvl w:val="1"/>
              <w:rPr>
                <w:sz w:val="16"/>
                <w:szCs w:val="16"/>
              </w:rPr>
            </w:pPr>
          </w:p>
        </w:tc>
        <w:tc>
          <w:tcPr>
            <w:tcW w:w="900" w:type="dxa"/>
            <w:vMerge w:val="restart"/>
          </w:tcPr>
          <w:p w:rsidR="009756EE" w:rsidRDefault="009756EE">
            <w:pPr>
              <w:adjustRightInd w:val="0"/>
              <w:snapToGrid w:val="0"/>
              <w:ind w:rightChars="14" w:right="29"/>
              <w:outlineLvl w:val="1"/>
              <w:rPr>
                <w:sz w:val="16"/>
                <w:szCs w:val="16"/>
              </w:rPr>
            </w:pPr>
          </w:p>
        </w:tc>
        <w:tc>
          <w:tcPr>
            <w:tcW w:w="876" w:type="dxa"/>
          </w:tcPr>
          <w:p w:rsidR="009756EE" w:rsidRDefault="009756EE">
            <w:pPr>
              <w:adjustRightInd w:val="0"/>
              <w:snapToGrid w:val="0"/>
              <w:ind w:rightChars="14" w:right="29"/>
              <w:outlineLvl w:val="1"/>
              <w:rPr>
                <w:sz w:val="16"/>
                <w:szCs w:val="16"/>
              </w:rPr>
            </w:pPr>
          </w:p>
        </w:tc>
        <w:tc>
          <w:tcPr>
            <w:tcW w:w="868" w:type="dxa"/>
          </w:tcPr>
          <w:p w:rsidR="009756EE" w:rsidRDefault="009756EE">
            <w:pPr>
              <w:adjustRightInd w:val="0"/>
              <w:snapToGrid w:val="0"/>
              <w:ind w:rightChars="14" w:right="29"/>
              <w:outlineLvl w:val="1"/>
              <w:rPr>
                <w:sz w:val="16"/>
                <w:szCs w:val="16"/>
              </w:rPr>
            </w:pPr>
          </w:p>
        </w:tc>
        <w:tc>
          <w:tcPr>
            <w:tcW w:w="964" w:type="dxa"/>
            <w:vMerge w:val="restart"/>
          </w:tcPr>
          <w:p w:rsidR="009756EE" w:rsidRDefault="009756EE">
            <w:pPr>
              <w:adjustRightInd w:val="0"/>
              <w:snapToGrid w:val="0"/>
              <w:ind w:rightChars="14" w:right="29"/>
              <w:outlineLvl w:val="1"/>
              <w:rPr>
                <w:sz w:val="16"/>
                <w:szCs w:val="16"/>
              </w:rPr>
            </w:pPr>
          </w:p>
        </w:tc>
      </w:tr>
      <w:tr w:rsidR="009756EE">
        <w:trPr>
          <w:trHeight w:val="317"/>
        </w:trPr>
        <w:tc>
          <w:tcPr>
            <w:tcW w:w="786" w:type="dxa"/>
            <w:vMerge/>
            <w:vAlign w:val="center"/>
          </w:tcPr>
          <w:p w:rsidR="009756EE" w:rsidRDefault="009756EE">
            <w:pPr>
              <w:adjustRightInd w:val="0"/>
              <w:snapToGrid w:val="0"/>
              <w:ind w:rightChars="14" w:right="29"/>
              <w:jc w:val="center"/>
              <w:outlineLvl w:val="1"/>
              <w:rPr>
                <w:sz w:val="16"/>
                <w:szCs w:val="16"/>
              </w:rPr>
            </w:pPr>
          </w:p>
        </w:tc>
        <w:tc>
          <w:tcPr>
            <w:tcW w:w="932" w:type="dxa"/>
          </w:tcPr>
          <w:p w:rsidR="009756EE" w:rsidRDefault="009756EE">
            <w:pPr>
              <w:adjustRightInd w:val="0"/>
              <w:snapToGrid w:val="0"/>
              <w:ind w:rightChars="14" w:right="29"/>
              <w:outlineLvl w:val="1"/>
              <w:rPr>
                <w:sz w:val="16"/>
                <w:szCs w:val="16"/>
              </w:rPr>
            </w:pPr>
          </w:p>
        </w:tc>
        <w:tc>
          <w:tcPr>
            <w:tcW w:w="979" w:type="dxa"/>
          </w:tcPr>
          <w:p w:rsidR="009756EE" w:rsidRDefault="009756EE">
            <w:pPr>
              <w:adjustRightInd w:val="0"/>
              <w:snapToGrid w:val="0"/>
              <w:ind w:rightChars="14" w:right="29"/>
              <w:outlineLvl w:val="1"/>
              <w:rPr>
                <w:sz w:val="16"/>
                <w:szCs w:val="16"/>
              </w:rPr>
            </w:pPr>
          </w:p>
        </w:tc>
        <w:tc>
          <w:tcPr>
            <w:tcW w:w="907" w:type="dxa"/>
            <w:vMerge/>
          </w:tcPr>
          <w:p w:rsidR="009756EE" w:rsidRDefault="009756EE">
            <w:pPr>
              <w:adjustRightInd w:val="0"/>
              <w:snapToGrid w:val="0"/>
              <w:ind w:rightChars="14" w:right="29"/>
              <w:outlineLvl w:val="1"/>
              <w:rPr>
                <w:sz w:val="16"/>
                <w:szCs w:val="16"/>
              </w:rPr>
            </w:pPr>
          </w:p>
        </w:tc>
        <w:tc>
          <w:tcPr>
            <w:tcW w:w="924" w:type="dxa"/>
          </w:tcPr>
          <w:p w:rsidR="009756EE" w:rsidRDefault="009756EE">
            <w:pPr>
              <w:adjustRightInd w:val="0"/>
              <w:snapToGrid w:val="0"/>
              <w:ind w:rightChars="14" w:right="29"/>
              <w:outlineLvl w:val="1"/>
              <w:rPr>
                <w:sz w:val="16"/>
                <w:szCs w:val="16"/>
              </w:rPr>
            </w:pPr>
          </w:p>
        </w:tc>
        <w:tc>
          <w:tcPr>
            <w:tcW w:w="900" w:type="dxa"/>
          </w:tcPr>
          <w:p w:rsidR="009756EE" w:rsidRDefault="009756EE">
            <w:pPr>
              <w:adjustRightInd w:val="0"/>
              <w:snapToGrid w:val="0"/>
              <w:ind w:rightChars="14" w:right="29"/>
              <w:outlineLvl w:val="1"/>
              <w:rPr>
                <w:sz w:val="16"/>
                <w:szCs w:val="16"/>
              </w:rPr>
            </w:pPr>
          </w:p>
        </w:tc>
        <w:tc>
          <w:tcPr>
            <w:tcW w:w="900" w:type="dxa"/>
            <w:vMerge/>
          </w:tcPr>
          <w:p w:rsidR="009756EE" w:rsidRDefault="009756EE">
            <w:pPr>
              <w:adjustRightInd w:val="0"/>
              <w:snapToGrid w:val="0"/>
              <w:ind w:rightChars="14" w:right="29"/>
              <w:outlineLvl w:val="1"/>
              <w:rPr>
                <w:sz w:val="16"/>
                <w:szCs w:val="16"/>
              </w:rPr>
            </w:pPr>
          </w:p>
        </w:tc>
        <w:tc>
          <w:tcPr>
            <w:tcW w:w="876" w:type="dxa"/>
          </w:tcPr>
          <w:p w:rsidR="009756EE" w:rsidRDefault="009756EE">
            <w:pPr>
              <w:adjustRightInd w:val="0"/>
              <w:snapToGrid w:val="0"/>
              <w:ind w:rightChars="14" w:right="29"/>
              <w:outlineLvl w:val="1"/>
              <w:rPr>
                <w:sz w:val="16"/>
                <w:szCs w:val="16"/>
              </w:rPr>
            </w:pPr>
          </w:p>
        </w:tc>
        <w:tc>
          <w:tcPr>
            <w:tcW w:w="868" w:type="dxa"/>
          </w:tcPr>
          <w:p w:rsidR="009756EE" w:rsidRDefault="009756EE">
            <w:pPr>
              <w:adjustRightInd w:val="0"/>
              <w:snapToGrid w:val="0"/>
              <w:ind w:rightChars="14" w:right="29"/>
              <w:outlineLvl w:val="1"/>
              <w:rPr>
                <w:sz w:val="16"/>
                <w:szCs w:val="16"/>
              </w:rPr>
            </w:pPr>
          </w:p>
        </w:tc>
        <w:tc>
          <w:tcPr>
            <w:tcW w:w="964" w:type="dxa"/>
            <w:vMerge/>
          </w:tcPr>
          <w:p w:rsidR="009756EE" w:rsidRDefault="009756EE">
            <w:pPr>
              <w:adjustRightInd w:val="0"/>
              <w:snapToGrid w:val="0"/>
              <w:ind w:rightChars="14" w:right="29"/>
              <w:outlineLvl w:val="1"/>
              <w:rPr>
                <w:sz w:val="16"/>
                <w:szCs w:val="16"/>
              </w:rPr>
            </w:pPr>
          </w:p>
        </w:tc>
      </w:tr>
      <w:tr w:rsidR="009756EE">
        <w:trPr>
          <w:trHeight w:val="317"/>
        </w:trPr>
        <w:tc>
          <w:tcPr>
            <w:tcW w:w="786" w:type="dxa"/>
            <w:vMerge/>
            <w:vAlign w:val="center"/>
          </w:tcPr>
          <w:p w:rsidR="009756EE" w:rsidRDefault="009756EE">
            <w:pPr>
              <w:adjustRightInd w:val="0"/>
              <w:snapToGrid w:val="0"/>
              <w:ind w:rightChars="14" w:right="29"/>
              <w:jc w:val="center"/>
              <w:outlineLvl w:val="1"/>
              <w:rPr>
                <w:sz w:val="16"/>
                <w:szCs w:val="16"/>
              </w:rPr>
            </w:pPr>
          </w:p>
        </w:tc>
        <w:tc>
          <w:tcPr>
            <w:tcW w:w="932" w:type="dxa"/>
          </w:tcPr>
          <w:p w:rsidR="009756EE" w:rsidRDefault="009756EE">
            <w:pPr>
              <w:adjustRightInd w:val="0"/>
              <w:snapToGrid w:val="0"/>
              <w:ind w:rightChars="14" w:right="29"/>
              <w:outlineLvl w:val="1"/>
              <w:rPr>
                <w:sz w:val="16"/>
                <w:szCs w:val="16"/>
              </w:rPr>
            </w:pPr>
          </w:p>
        </w:tc>
        <w:tc>
          <w:tcPr>
            <w:tcW w:w="979" w:type="dxa"/>
          </w:tcPr>
          <w:p w:rsidR="009756EE" w:rsidRDefault="009756EE">
            <w:pPr>
              <w:adjustRightInd w:val="0"/>
              <w:snapToGrid w:val="0"/>
              <w:ind w:rightChars="14" w:right="29"/>
              <w:outlineLvl w:val="1"/>
              <w:rPr>
                <w:sz w:val="16"/>
                <w:szCs w:val="16"/>
              </w:rPr>
            </w:pPr>
          </w:p>
        </w:tc>
        <w:tc>
          <w:tcPr>
            <w:tcW w:w="907" w:type="dxa"/>
            <w:vMerge/>
          </w:tcPr>
          <w:p w:rsidR="009756EE" w:rsidRDefault="009756EE">
            <w:pPr>
              <w:adjustRightInd w:val="0"/>
              <w:snapToGrid w:val="0"/>
              <w:ind w:rightChars="14" w:right="29"/>
              <w:outlineLvl w:val="1"/>
              <w:rPr>
                <w:sz w:val="16"/>
                <w:szCs w:val="16"/>
              </w:rPr>
            </w:pPr>
          </w:p>
        </w:tc>
        <w:tc>
          <w:tcPr>
            <w:tcW w:w="924" w:type="dxa"/>
          </w:tcPr>
          <w:p w:rsidR="009756EE" w:rsidRDefault="009756EE">
            <w:pPr>
              <w:adjustRightInd w:val="0"/>
              <w:snapToGrid w:val="0"/>
              <w:ind w:rightChars="14" w:right="29"/>
              <w:outlineLvl w:val="1"/>
              <w:rPr>
                <w:sz w:val="16"/>
                <w:szCs w:val="16"/>
              </w:rPr>
            </w:pPr>
          </w:p>
        </w:tc>
        <w:tc>
          <w:tcPr>
            <w:tcW w:w="900" w:type="dxa"/>
          </w:tcPr>
          <w:p w:rsidR="009756EE" w:rsidRDefault="009756EE">
            <w:pPr>
              <w:adjustRightInd w:val="0"/>
              <w:snapToGrid w:val="0"/>
              <w:ind w:rightChars="14" w:right="29"/>
              <w:outlineLvl w:val="1"/>
              <w:rPr>
                <w:sz w:val="16"/>
                <w:szCs w:val="16"/>
              </w:rPr>
            </w:pPr>
          </w:p>
        </w:tc>
        <w:tc>
          <w:tcPr>
            <w:tcW w:w="900" w:type="dxa"/>
            <w:vMerge/>
          </w:tcPr>
          <w:p w:rsidR="009756EE" w:rsidRDefault="009756EE">
            <w:pPr>
              <w:adjustRightInd w:val="0"/>
              <w:snapToGrid w:val="0"/>
              <w:ind w:rightChars="14" w:right="29"/>
              <w:outlineLvl w:val="1"/>
              <w:rPr>
                <w:sz w:val="16"/>
                <w:szCs w:val="16"/>
              </w:rPr>
            </w:pPr>
          </w:p>
        </w:tc>
        <w:tc>
          <w:tcPr>
            <w:tcW w:w="876" w:type="dxa"/>
          </w:tcPr>
          <w:p w:rsidR="009756EE" w:rsidRDefault="009756EE">
            <w:pPr>
              <w:adjustRightInd w:val="0"/>
              <w:snapToGrid w:val="0"/>
              <w:ind w:rightChars="14" w:right="29"/>
              <w:outlineLvl w:val="1"/>
              <w:rPr>
                <w:sz w:val="16"/>
                <w:szCs w:val="16"/>
              </w:rPr>
            </w:pPr>
          </w:p>
        </w:tc>
        <w:tc>
          <w:tcPr>
            <w:tcW w:w="868" w:type="dxa"/>
          </w:tcPr>
          <w:p w:rsidR="009756EE" w:rsidRDefault="009756EE">
            <w:pPr>
              <w:adjustRightInd w:val="0"/>
              <w:snapToGrid w:val="0"/>
              <w:ind w:rightChars="14" w:right="29"/>
              <w:outlineLvl w:val="1"/>
              <w:rPr>
                <w:sz w:val="16"/>
                <w:szCs w:val="16"/>
              </w:rPr>
            </w:pPr>
          </w:p>
        </w:tc>
        <w:tc>
          <w:tcPr>
            <w:tcW w:w="964" w:type="dxa"/>
            <w:vMerge/>
          </w:tcPr>
          <w:p w:rsidR="009756EE" w:rsidRDefault="009756EE">
            <w:pPr>
              <w:adjustRightInd w:val="0"/>
              <w:snapToGrid w:val="0"/>
              <w:ind w:rightChars="14" w:right="29"/>
              <w:outlineLvl w:val="1"/>
              <w:rPr>
                <w:sz w:val="16"/>
                <w:szCs w:val="16"/>
              </w:rPr>
            </w:pPr>
          </w:p>
        </w:tc>
      </w:tr>
      <w:tr w:rsidR="009756EE">
        <w:trPr>
          <w:trHeight w:val="317"/>
        </w:trPr>
        <w:tc>
          <w:tcPr>
            <w:tcW w:w="786" w:type="dxa"/>
            <w:vMerge w:val="restart"/>
            <w:vAlign w:val="center"/>
          </w:tcPr>
          <w:p w:rsidR="009756EE" w:rsidRDefault="00B4319F">
            <w:pPr>
              <w:adjustRightInd w:val="0"/>
              <w:snapToGrid w:val="0"/>
              <w:ind w:rightChars="14" w:right="29"/>
              <w:jc w:val="center"/>
              <w:outlineLvl w:val="1"/>
              <w:rPr>
                <w:sz w:val="16"/>
                <w:szCs w:val="16"/>
              </w:rPr>
            </w:pPr>
            <w:r>
              <w:rPr>
                <w:rFonts w:hint="eastAsia"/>
                <w:sz w:val="16"/>
                <w:szCs w:val="16"/>
              </w:rPr>
              <w:t>850</w:t>
            </w:r>
          </w:p>
        </w:tc>
        <w:tc>
          <w:tcPr>
            <w:tcW w:w="932" w:type="dxa"/>
          </w:tcPr>
          <w:p w:rsidR="009756EE" w:rsidRDefault="009756EE">
            <w:pPr>
              <w:adjustRightInd w:val="0"/>
              <w:snapToGrid w:val="0"/>
              <w:ind w:rightChars="14" w:right="29"/>
              <w:outlineLvl w:val="1"/>
              <w:rPr>
                <w:sz w:val="16"/>
                <w:szCs w:val="16"/>
              </w:rPr>
            </w:pPr>
          </w:p>
        </w:tc>
        <w:tc>
          <w:tcPr>
            <w:tcW w:w="979" w:type="dxa"/>
          </w:tcPr>
          <w:p w:rsidR="009756EE" w:rsidRDefault="009756EE">
            <w:pPr>
              <w:adjustRightInd w:val="0"/>
              <w:snapToGrid w:val="0"/>
              <w:ind w:rightChars="14" w:right="29"/>
              <w:outlineLvl w:val="1"/>
              <w:rPr>
                <w:sz w:val="16"/>
                <w:szCs w:val="16"/>
              </w:rPr>
            </w:pPr>
          </w:p>
        </w:tc>
        <w:tc>
          <w:tcPr>
            <w:tcW w:w="907" w:type="dxa"/>
            <w:vMerge w:val="restart"/>
          </w:tcPr>
          <w:p w:rsidR="009756EE" w:rsidRDefault="009756EE">
            <w:pPr>
              <w:adjustRightInd w:val="0"/>
              <w:snapToGrid w:val="0"/>
              <w:ind w:rightChars="14" w:right="29"/>
              <w:outlineLvl w:val="1"/>
              <w:rPr>
                <w:sz w:val="16"/>
                <w:szCs w:val="16"/>
              </w:rPr>
            </w:pPr>
          </w:p>
        </w:tc>
        <w:tc>
          <w:tcPr>
            <w:tcW w:w="924" w:type="dxa"/>
          </w:tcPr>
          <w:p w:rsidR="009756EE" w:rsidRDefault="009756EE">
            <w:pPr>
              <w:adjustRightInd w:val="0"/>
              <w:snapToGrid w:val="0"/>
              <w:ind w:rightChars="14" w:right="29"/>
              <w:outlineLvl w:val="1"/>
              <w:rPr>
                <w:sz w:val="16"/>
                <w:szCs w:val="16"/>
              </w:rPr>
            </w:pPr>
          </w:p>
        </w:tc>
        <w:tc>
          <w:tcPr>
            <w:tcW w:w="900" w:type="dxa"/>
          </w:tcPr>
          <w:p w:rsidR="009756EE" w:rsidRDefault="009756EE">
            <w:pPr>
              <w:adjustRightInd w:val="0"/>
              <w:snapToGrid w:val="0"/>
              <w:ind w:rightChars="14" w:right="29"/>
              <w:outlineLvl w:val="1"/>
              <w:rPr>
                <w:sz w:val="16"/>
                <w:szCs w:val="16"/>
              </w:rPr>
            </w:pPr>
          </w:p>
        </w:tc>
        <w:tc>
          <w:tcPr>
            <w:tcW w:w="900" w:type="dxa"/>
            <w:vMerge w:val="restart"/>
          </w:tcPr>
          <w:p w:rsidR="009756EE" w:rsidRDefault="009756EE">
            <w:pPr>
              <w:adjustRightInd w:val="0"/>
              <w:snapToGrid w:val="0"/>
              <w:ind w:rightChars="14" w:right="29"/>
              <w:outlineLvl w:val="1"/>
              <w:rPr>
                <w:sz w:val="16"/>
                <w:szCs w:val="16"/>
              </w:rPr>
            </w:pPr>
          </w:p>
        </w:tc>
        <w:tc>
          <w:tcPr>
            <w:tcW w:w="876" w:type="dxa"/>
          </w:tcPr>
          <w:p w:rsidR="009756EE" w:rsidRDefault="009756EE">
            <w:pPr>
              <w:adjustRightInd w:val="0"/>
              <w:snapToGrid w:val="0"/>
              <w:ind w:rightChars="14" w:right="29"/>
              <w:outlineLvl w:val="1"/>
              <w:rPr>
                <w:sz w:val="16"/>
                <w:szCs w:val="16"/>
              </w:rPr>
            </w:pPr>
          </w:p>
        </w:tc>
        <w:tc>
          <w:tcPr>
            <w:tcW w:w="868" w:type="dxa"/>
          </w:tcPr>
          <w:p w:rsidR="009756EE" w:rsidRDefault="009756EE">
            <w:pPr>
              <w:adjustRightInd w:val="0"/>
              <w:snapToGrid w:val="0"/>
              <w:ind w:rightChars="14" w:right="29"/>
              <w:outlineLvl w:val="1"/>
              <w:rPr>
                <w:sz w:val="16"/>
                <w:szCs w:val="16"/>
              </w:rPr>
            </w:pPr>
          </w:p>
        </w:tc>
        <w:tc>
          <w:tcPr>
            <w:tcW w:w="964" w:type="dxa"/>
            <w:vMerge w:val="restart"/>
          </w:tcPr>
          <w:p w:rsidR="009756EE" w:rsidRDefault="009756EE">
            <w:pPr>
              <w:adjustRightInd w:val="0"/>
              <w:snapToGrid w:val="0"/>
              <w:ind w:rightChars="14" w:right="29"/>
              <w:outlineLvl w:val="1"/>
              <w:rPr>
                <w:sz w:val="16"/>
                <w:szCs w:val="16"/>
              </w:rPr>
            </w:pPr>
          </w:p>
        </w:tc>
      </w:tr>
      <w:tr w:rsidR="009756EE">
        <w:trPr>
          <w:trHeight w:val="317"/>
        </w:trPr>
        <w:tc>
          <w:tcPr>
            <w:tcW w:w="786" w:type="dxa"/>
            <w:vMerge/>
            <w:vAlign w:val="center"/>
          </w:tcPr>
          <w:p w:rsidR="009756EE" w:rsidRDefault="009756EE">
            <w:pPr>
              <w:adjustRightInd w:val="0"/>
              <w:snapToGrid w:val="0"/>
              <w:ind w:rightChars="14" w:right="29"/>
              <w:jc w:val="center"/>
              <w:outlineLvl w:val="1"/>
            </w:pPr>
          </w:p>
        </w:tc>
        <w:tc>
          <w:tcPr>
            <w:tcW w:w="932" w:type="dxa"/>
          </w:tcPr>
          <w:p w:rsidR="009756EE" w:rsidRDefault="009756EE">
            <w:pPr>
              <w:adjustRightInd w:val="0"/>
              <w:snapToGrid w:val="0"/>
              <w:ind w:rightChars="14" w:right="29"/>
              <w:outlineLvl w:val="1"/>
              <w:rPr>
                <w:sz w:val="16"/>
                <w:szCs w:val="16"/>
              </w:rPr>
            </w:pPr>
          </w:p>
        </w:tc>
        <w:tc>
          <w:tcPr>
            <w:tcW w:w="979" w:type="dxa"/>
          </w:tcPr>
          <w:p w:rsidR="009756EE" w:rsidRDefault="009756EE">
            <w:pPr>
              <w:adjustRightInd w:val="0"/>
              <w:snapToGrid w:val="0"/>
              <w:ind w:rightChars="14" w:right="29"/>
              <w:outlineLvl w:val="1"/>
              <w:rPr>
                <w:sz w:val="16"/>
                <w:szCs w:val="16"/>
              </w:rPr>
            </w:pPr>
          </w:p>
        </w:tc>
        <w:tc>
          <w:tcPr>
            <w:tcW w:w="907" w:type="dxa"/>
            <w:vMerge/>
          </w:tcPr>
          <w:p w:rsidR="009756EE" w:rsidRDefault="009756EE">
            <w:pPr>
              <w:adjustRightInd w:val="0"/>
              <w:snapToGrid w:val="0"/>
              <w:ind w:rightChars="14" w:right="29"/>
              <w:outlineLvl w:val="1"/>
              <w:rPr>
                <w:sz w:val="16"/>
                <w:szCs w:val="16"/>
              </w:rPr>
            </w:pPr>
          </w:p>
        </w:tc>
        <w:tc>
          <w:tcPr>
            <w:tcW w:w="924" w:type="dxa"/>
          </w:tcPr>
          <w:p w:rsidR="009756EE" w:rsidRDefault="009756EE">
            <w:pPr>
              <w:adjustRightInd w:val="0"/>
              <w:snapToGrid w:val="0"/>
              <w:ind w:rightChars="14" w:right="29"/>
              <w:outlineLvl w:val="1"/>
              <w:rPr>
                <w:sz w:val="16"/>
                <w:szCs w:val="16"/>
              </w:rPr>
            </w:pPr>
          </w:p>
        </w:tc>
        <w:tc>
          <w:tcPr>
            <w:tcW w:w="900" w:type="dxa"/>
          </w:tcPr>
          <w:p w:rsidR="009756EE" w:rsidRDefault="009756EE">
            <w:pPr>
              <w:adjustRightInd w:val="0"/>
              <w:snapToGrid w:val="0"/>
              <w:ind w:rightChars="14" w:right="29"/>
              <w:outlineLvl w:val="1"/>
              <w:rPr>
                <w:sz w:val="16"/>
                <w:szCs w:val="16"/>
              </w:rPr>
            </w:pPr>
          </w:p>
        </w:tc>
        <w:tc>
          <w:tcPr>
            <w:tcW w:w="900" w:type="dxa"/>
            <w:vMerge/>
          </w:tcPr>
          <w:p w:rsidR="009756EE" w:rsidRDefault="009756EE">
            <w:pPr>
              <w:adjustRightInd w:val="0"/>
              <w:snapToGrid w:val="0"/>
              <w:ind w:rightChars="14" w:right="29"/>
              <w:outlineLvl w:val="1"/>
              <w:rPr>
                <w:sz w:val="16"/>
                <w:szCs w:val="16"/>
              </w:rPr>
            </w:pPr>
          </w:p>
        </w:tc>
        <w:tc>
          <w:tcPr>
            <w:tcW w:w="876" w:type="dxa"/>
          </w:tcPr>
          <w:p w:rsidR="009756EE" w:rsidRDefault="009756EE">
            <w:pPr>
              <w:adjustRightInd w:val="0"/>
              <w:snapToGrid w:val="0"/>
              <w:ind w:rightChars="14" w:right="29"/>
              <w:outlineLvl w:val="1"/>
              <w:rPr>
                <w:sz w:val="16"/>
                <w:szCs w:val="16"/>
              </w:rPr>
            </w:pPr>
          </w:p>
        </w:tc>
        <w:tc>
          <w:tcPr>
            <w:tcW w:w="868" w:type="dxa"/>
          </w:tcPr>
          <w:p w:rsidR="009756EE" w:rsidRDefault="009756EE">
            <w:pPr>
              <w:adjustRightInd w:val="0"/>
              <w:snapToGrid w:val="0"/>
              <w:ind w:rightChars="14" w:right="29"/>
              <w:outlineLvl w:val="1"/>
              <w:rPr>
                <w:sz w:val="16"/>
                <w:szCs w:val="16"/>
              </w:rPr>
            </w:pPr>
          </w:p>
        </w:tc>
        <w:tc>
          <w:tcPr>
            <w:tcW w:w="964" w:type="dxa"/>
            <w:vMerge/>
          </w:tcPr>
          <w:p w:rsidR="009756EE" w:rsidRDefault="009756EE">
            <w:pPr>
              <w:adjustRightInd w:val="0"/>
              <w:snapToGrid w:val="0"/>
              <w:ind w:rightChars="14" w:right="29"/>
              <w:outlineLvl w:val="1"/>
              <w:rPr>
                <w:sz w:val="16"/>
                <w:szCs w:val="16"/>
              </w:rPr>
            </w:pPr>
          </w:p>
        </w:tc>
      </w:tr>
      <w:tr w:rsidR="009756EE">
        <w:trPr>
          <w:trHeight w:val="317"/>
        </w:trPr>
        <w:tc>
          <w:tcPr>
            <w:tcW w:w="786" w:type="dxa"/>
            <w:vMerge/>
            <w:vAlign w:val="center"/>
          </w:tcPr>
          <w:p w:rsidR="009756EE" w:rsidRDefault="009756EE">
            <w:pPr>
              <w:adjustRightInd w:val="0"/>
              <w:snapToGrid w:val="0"/>
              <w:ind w:rightChars="14" w:right="29"/>
              <w:jc w:val="center"/>
              <w:outlineLvl w:val="1"/>
              <w:rPr>
                <w:sz w:val="16"/>
                <w:szCs w:val="16"/>
              </w:rPr>
            </w:pPr>
          </w:p>
        </w:tc>
        <w:tc>
          <w:tcPr>
            <w:tcW w:w="932" w:type="dxa"/>
          </w:tcPr>
          <w:p w:rsidR="009756EE" w:rsidRDefault="009756EE">
            <w:pPr>
              <w:adjustRightInd w:val="0"/>
              <w:snapToGrid w:val="0"/>
              <w:ind w:rightChars="14" w:right="29"/>
              <w:outlineLvl w:val="1"/>
              <w:rPr>
                <w:sz w:val="16"/>
                <w:szCs w:val="16"/>
              </w:rPr>
            </w:pPr>
          </w:p>
        </w:tc>
        <w:tc>
          <w:tcPr>
            <w:tcW w:w="979" w:type="dxa"/>
          </w:tcPr>
          <w:p w:rsidR="009756EE" w:rsidRDefault="009756EE">
            <w:pPr>
              <w:adjustRightInd w:val="0"/>
              <w:snapToGrid w:val="0"/>
              <w:ind w:rightChars="14" w:right="29"/>
              <w:outlineLvl w:val="1"/>
              <w:rPr>
                <w:sz w:val="16"/>
                <w:szCs w:val="16"/>
              </w:rPr>
            </w:pPr>
          </w:p>
        </w:tc>
        <w:tc>
          <w:tcPr>
            <w:tcW w:w="907" w:type="dxa"/>
            <w:vMerge/>
          </w:tcPr>
          <w:p w:rsidR="009756EE" w:rsidRDefault="009756EE">
            <w:pPr>
              <w:adjustRightInd w:val="0"/>
              <w:snapToGrid w:val="0"/>
              <w:ind w:rightChars="14" w:right="29"/>
              <w:outlineLvl w:val="1"/>
              <w:rPr>
                <w:sz w:val="16"/>
                <w:szCs w:val="16"/>
              </w:rPr>
            </w:pPr>
          </w:p>
        </w:tc>
        <w:tc>
          <w:tcPr>
            <w:tcW w:w="924" w:type="dxa"/>
          </w:tcPr>
          <w:p w:rsidR="009756EE" w:rsidRDefault="009756EE">
            <w:pPr>
              <w:adjustRightInd w:val="0"/>
              <w:snapToGrid w:val="0"/>
              <w:ind w:rightChars="14" w:right="29"/>
              <w:outlineLvl w:val="1"/>
              <w:rPr>
                <w:sz w:val="16"/>
                <w:szCs w:val="16"/>
              </w:rPr>
            </w:pPr>
          </w:p>
        </w:tc>
        <w:tc>
          <w:tcPr>
            <w:tcW w:w="900" w:type="dxa"/>
          </w:tcPr>
          <w:p w:rsidR="009756EE" w:rsidRDefault="009756EE">
            <w:pPr>
              <w:adjustRightInd w:val="0"/>
              <w:snapToGrid w:val="0"/>
              <w:ind w:rightChars="14" w:right="29"/>
              <w:outlineLvl w:val="1"/>
              <w:rPr>
                <w:sz w:val="16"/>
                <w:szCs w:val="16"/>
              </w:rPr>
            </w:pPr>
          </w:p>
        </w:tc>
        <w:tc>
          <w:tcPr>
            <w:tcW w:w="900" w:type="dxa"/>
            <w:vMerge/>
          </w:tcPr>
          <w:p w:rsidR="009756EE" w:rsidRDefault="009756EE">
            <w:pPr>
              <w:adjustRightInd w:val="0"/>
              <w:snapToGrid w:val="0"/>
              <w:ind w:rightChars="14" w:right="29"/>
              <w:outlineLvl w:val="1"/>
              <w:rPr>
                <w:sz w:val="16"/>
                <w:szCs w:val="16"/>
              </w:rPr>
            </w:pPr>
          </w:p>
        </w:tc>
        <w:tc>
          <w:tcPr>
            <w:tcW w:w="876" w:type="dxa"/>
          </w:tcPr>
          <w:p w:rsidR="009756EE" w:rsidRDefault="009756EE">
            <w:pPr>
              <w:adjustRightInd w:val="0"/>
              <w:snapToGrid w:val="0"/>
              <w:ind w:rightChars="14" w:right="29"/>
              <w:outlineLvl w:val="1"/>
              <w:rPr>
                <w:sz w:val="16"/>
                <w:szCs w:val="16"/>
              </w:rPr>
            </w:pPr>
          </w:p>
        </w:tc>
        <w:tc>
          <w:tcPr>
            <w:tcW w:w="868" w:type="dxa"/>
          </w:tcPr>
          <w:p w:rsidR="009756EE" w:rsidRDefault="009756EE">
            <w:pPr>
              <w:adjustRightInd w:val="0"/>
              <w:snapToGrid w:val="0"/>
              <w:ind w:rightChars="14" w:right="29"/>
              <w:outlineLvl w:val="1"/>
              <w:rPr>
                <w:sz w:val="16"/>
                <w:szCs w:val="16"/>
              </w:rPr>
            </w:pPr>
          </w:p>
        </w:tc>
        <w:tc>
          <w:tcPr>
            <w:tcW w:w="964" w:type="dxa"/>
            <w:vMerge/>
          </w:tcPr>
          <w:p w:rsidR="009756EE" w:rsidRDefault="009756EE">
            <w:pPr>
              <w:adjustRightInd w:val="0"/>
              <w:snapToGrid w:val="0"/>
              <w:ind w:rightChars="14" w:right="29"/>
              <w:outlineLvl w:val="1"/>
              <w:rPr>
                <w:sz w:val="16"/>
                <w:szCs w:val="16"/>
              </w:rPr>
            </w:pPr>
          </w:p>
        </w:tc>
      </w:tr>
      <w:tr w:rsidR="009756EE">
        <w:trPr>
          <w:trHeight w:val="317"/>
        </w:trPr>
        <w:tc>
          <w:tcPr>
            <w:tcW w:w="786" w:type="dxa"/>
            <w:vMerge w:val="restart"/>
            <w:vAlign w:val="center"/>
          </w:tcPr>
          <w:p w:rsidR="009756EE" w:rsidRDefault="009756EE">
            <w:pPr>
              <w:adjustRightInd w:val="0"/>
              <w:snapToGrid w:val="0"/>
              <w:ind w:rightChars="14" w:right="29"/>
              <w:jc w:val="center"/>
              <w:outlineLvl w:val="1"/>
              <w:rPr>
                <w:sz w:val="16"/>
                <w:szCs w:val="16"/>
              </w:rPr>
            </w:pPr>
            <w:bookmarkStart w:id="91" w:name="_GoBack"/>
            <w:bookmarkEnd w:id="91"/>
          </w:p>
        </w:tc>
        <w:tc>
          <w:tcPr>
            <w:tcW w:w="932" w:type="dxa"/>
          </w:tcPr>
          <w:p w:rsidR="009756EE" w:rsidRDefault="009756EE">
            <w:pPr>
              <w:adjustRightInd w:val="0"/>
              <w:snapToGrid w:val="0"/>
              <w:ind w:rightChars="14" w:right="29"/>
              <w:outlineLvl w:val="1"/>
              <w:rPr>
                <w:sz w:val="16"/>
                <w:szCs w:val="16"/>
              </w:rPr>
            </w:pPr>
          </w:p>
        </w:tc>
        <w:tc>
          <w:tcPr>
            <w:tcW w:w="979" w:type="dxa"/>
          </w:tcPr>
          <w:p w:rsidR="009756EE" w:rsidRDefault="009756EE">
            <w:pPr>
              <w:adjustRightInd w:val="0"/>
              <w:snapToGrid w:val="0"/>
              <w:ind w:rightChars="14" w:right="29"/>
              <w:outlineLvl w:val="1"/>
              <w:rPr>
                <w:sz w:val="16"/>
                <w:szCs w:val="16"/>
              </w:rPr>
            </w:pPr>
          </w:p>
        </w:tc>
        <w:tc>
          <w:tcPr>
            <w:tcW w:w="907" w:type="dxa"/>
            <w:vMerge w:val="restart"/>
          </w:tcPr>
          <w:p w:rsidR="009756EE" w:rsidRDefault="009756EE">
            <w:pPr>
              <w:adjustRightInd w:val="0"/>
              <w:snapToGrid w:val="0"/>
              <w:ind w:rightChars="14" w:right="29"/>
              <w:outlineLvl w:val="1"/>
              <w:rPr>
                <w:sz w:val="16"/>
                <w:szCs w:val="16"/>
              </w:rPr>
            </w:pPr>
          </w:p>
        </w:tc>
        <w:tc>
          <w:tcPr>
            <w:tcW w:w="924" w:type="dxa"/>
          </w:tcPr>
          <w:p w:rsidR="009756EE" w:rsidRDefault="009756EE">
            <w:pPr>
              <w:adjustRightInd w:val="0"/>
              <w:snapToGrid w:val="0"/>
              <w:ind w:rightChars="14" w:right="29"/>
              <w:outlineLvl w:val="1"/>
              <w:rPr>
                <w:sz w:val="16"/>
                <w:szCs w:val="16"/>
              </w:rPr>
            </w:pPr>
          </w:p>
        </w:tc>
        <w:tc>
          <w:tcPr>
            <w:tcW w:w="900" w:type="dxa"/>
          </w:tcPr>
          <w:p w:rsidR="009756EE" w:rsidRDefault="009756EE">
            <w:pPr>
              <w:adjustRightInd w:val="0"/>
              <w:snapToGrid w:val="0"/>
              <w:ind w:rightChars="14" w:right="29"/>
              <w:outlineLvl w:val="1"/>
              <w:rPr>
                <w:sz w:val="16"/>
                <w:szCs w:val="16"/>
              </w:rPr>
            </w:pPr>
          </w:p>
        </w:tc>
        <w:tc>
          <w:tcPr>
            <w:tcW w:w="900" w:type="dxa"/>
            <w:vMerge w:val="restart"/>
          </w:tcPr>
          <w:p w:rsidR="009756EE" w:rsidRDefault="009756EE">
            <w:pPr>
              <w:adjustRightInd w:val="0"/>
              <w:snapToGrid w:val="0"/>
              <w:ind w:rightChars="14" w:right="29"/>
              <w:outlineLvl w:val="1"/>
              <w:rPr>
                <w:sz w:val="16"/>
                <w:szCs w:val="16"/>
              </w:rPr>
            </w:pPr>
          </w:p>
        </w:tc>
        <w:tc>
          <w:tcPr>
            <w:tcW w:w="876" w:type="dxa"/>
          </w:tcPr>
          <w:p w:rsidR="009756EE" w:rsidRDefault="009756EE">
            <w:pPr>
              <w:adjustRightInd w:val="0"/>
              <w:snapToGrid w:val="0"/>
              <w:ind w:rightChars="14" w:right="29"/>
              <w:outlineLvl w:val="1"/>
              <w:rPr>
                <w:sz w:val="16"/>
                <w:szCs w:val="16"/>
              </w:rPr>
            </w:pPr>
          </w:p>
        </w:tc>
        <w:tc>
          <w:tcPr>
            <w:tcW w:w="868" w:type="dxa"/>
          </w:tcPr>
          <w:p w:rsidR="009756EE" w:rsidRDefault="009756EE">
            <w:pPr>
              <w:adjustRightInd w:val="0"/>
              <w:snapToGrid w:val="0"/>
              <w:ind w:rightChars="14" w:right="29"/>
              <w:outlineLvl w:val="1"/>
              <w:rPr>
                <w:sz w:val="16"/>
                <w:szCs w:val="16"/>
              </w:rPr>
            </w:pPr>
          </w:p>
        </w:tc>
        <w:tc>
          <w:tcPr>
            <w:tcW w:w="964" w:type="dxa"/>
            <w:vMerge w:val="restart"/>
          </w:tcPr>
          <w:p w:rsidR="009756EE" w:rsidRDefault="009756EE">
            <w:pPr>
              <w:adjustRightInd w:val="0"/>
              <w:snapToGrid w:val="0"/>
              <w:ind w:rightChars="14" w:right="29"/>
              <w:outlineLvl w:val="1"/>
              <w:rPr>
                <w:sz w:val="16"/>
                <w:szCs w:val="16"/>
              </w:rPr>
            </w:pPr>
          </w:p>
        </w:tc>
      </w:tr>
      <w:tr w:rsidR="009756EE">
        <w:trPr>
          <w:trHeight w:val="317"/>
        </w:trPr>
        <w:tc>
          <w:tcPr>
            <w:tcW w:w="786" w:type="dxa"/>
            <w:vMerge/>
          </w:tcPr>
          <w:p w:rsidR="009756EE" w:rsidRDefault="009756EE">
            <w:pPr>
              <w:adjustRightInd w:val="0"/>
              <w:snapToGrid w:val="0"/>
              <w:ind w:rightChars="14" w:right="29"/>
              <w:outlineLvl w:val="1"/>
            </w:pPr>
          </w:p>
        </w:tc>
        <w:tc>
          <w:tcPr>
            <w:tcW w:w="932" w:type="dxa"/>
          </w:tcPr>
          <w:p w:rsidR="009756EE" w:rsidRDefault="009756EE">
            <w:pPr>
              <w:adjustRightInd w:val="0"/>
              <w:snapToGrid w:val="0"/>
              <w:ind w:rightChars="14" w:right="29"/>
              <w:outlineLvl w:val="1"/>
              <w:rPr>
                <w:sz w:val="16"/>
                <w:szCs w:val="16"/>
              </w:rPr>
            </w:pPr>
          </w:p>
        </w:tc>
        <w:tc>
          <w:tcPr>
            <w:tcW w:w="979" w:type="dxa"/>
          </w:tcPr>
          <w:p w:rsidR="009756EE" w:rsidRDefault="009756EE">
            <w:pPr>
              <w:adjustRightInd w:val="0"/>
              <w:snapToGrid w:val="0"/>
              <w:ind w:rightChars="14" w:right="29"/>
              <w:outlineLvl w:val="1"/>
              <w:rPr>
                <w:sz w:val="16"/>
                <w:szCs w:val="16"/>
              </w:rPr>
            </w:pPr>
          </w:p>
        </w:tc>
        <w:tc>
          <w:tcPr>
            <w:tcW w:w="907" w:type="dxa"/>
            <w:vMerge/>
          </w:tcPr>
          <w:p w:rsidR="009756EE" w:rsidRDefault="009756EE">
            <w:pPr>
              <w:adjustRightInd w:val="0"/>
              <w:snapToGrid w:val="0"/>
              <w:ind w:rightChars="14" w:right="29"/>
              <w:outlineLvl w:val="1"/>
              <w:rPr>
                <w:sz w:val="16"/>
                <w:szCs w:val="16"/>
              </w:rPr>
            </w:pPr>
          </w:p>
        </w:tc>
        <w:tc>
          <w:tcPr>
            <w:tcW w:w="924" w:type="dxa"/>
          </w:tcPr>
          <w:p w:rsidR="009756EE" w:rsidRDefault="009756EE">
            <w:pPr>
              <w:adjustRightInd w:val="0"/>
              <w:snapToGrid w:val="0"/>
              <w:ind w:rightChars="14" w:right="29"/>
              <w:outlineLvl w:val="1"/>
              <w:rPr>
                <w:sz w:val="16"/>
                <w:szCs w:val="16"/>
              </w:rPr>
            </w:pPr>
          </w:p>
        </w:tc>
        <w:tc>
          <w:tcPr>
            <w:tcW w:w="900" w:type="dxa"/>
          </w:tcPr>
          <w:p w:rsidR="009756EE" w:rsidRDefault="009756EE">
            <w:pPr>
              <w:adjustRightInd w:val="0"/>
              <w:snapToGrid w:val="0"/>
              <w:ind w:rightChars="14" w:right="29"/>
              <w:outlineLvl w:val="1"/>
              <w:rPr>
                <w:sz w:val="16"/>
                <w:szCs w:val="16"/>
              </w:rPr>
            </w:pPr>
          </w:p>
        </w:tc>
        <w:tc>
          <w:tcPr>
            <w:tcW w:w="900" w:type="dxa"/>
            <w:vMerge/>
          </w:tcPr>
          <w:p w:rsidR="009756EE" w:rsidRDefault="009756EE">
            <w:pPr>
              <w:adjustRightInd w:val="0"/>
              <w:snapToGrid w:val="0"/>
              <w:ind w:rightChars="14" w:right="29"/>
              <w:outlineLvl w:val="1"/>
              <w:rPr>
                <w:sz w:val="16"/>
                <w:szCs w:val="16"/>
              </w:rPr>
            </w:pPr>
          </w:p>
        </w:tc>
        <w:tc>
          <w:tcPr>
            <w:tcW w:w="876" w:type="dxa"/>
          </w:tcPr>
          <w:p w:rsidR="009756EE" w:rsidRDefault="009756EE">
            <w:pPr>
              <w:adjustRightInd w:val="0"/>
              <w:snapToGrid w:val="0"/>
              <w:ind w:rightChars="14" w:right="29"/>
              <w:outlineLvl w:val="1"/>
              <w:rPr>
                <w:sz w:val="16"/>
                <w:szCs w:val="16"/>
              </w:rPr>
            </w:pPr>
          </w:p>
        </w:tc>
        <w:tc>
          <w:tcPr>
            <w:tcW w:w="868" w:type="dxa"/>
          </w:tcPr>
          <w:p w:rsidR="009756EE" w:rsidRDefault="009756EE">
            <w:pPr>
              <w:adjustRightInd w:val="0"/>
              <w:snapToGrid w:val="0"/>
              <w:ind w:rightChars="14" w:right="29"/>
              <w:outlineLvl w:val="1"/>
              <w:rPr>
                <w:sz w:val="16"/>
                <w:szCs w:val="16"/>
              </w:rPr>
            </w:pPr>
          </w:p>
        </w:tc>
        <w:tc>
          <w:tcPr>
            <w:tcW w:w="964" w:type="dxa"/>
            <w:vMerge/>
          </w:tcPr>
          <w:p w:rsidR="009756EE" w:rsidRDefault="009756EE">
            <w:pPr>
              <w:adjustRightInd w:val="0"/>
              <w:snapToGrid w:val="0"/>
              <w:ind w:rightChars="14" w:right="29"/>
              <w:outlineLvl w:val="1"/>
              <w:rPr>
                <w:sz w:val="16"/>
                <w:szCs w:val="16"/>
              </w:rPr>
            </w:pPr>
          </w:p>
        </w:tc>
      </w:tr>
      <w:tr w:rsidR="009756EE">
        <w:trPr>
          <w:trHeight w:val="317"/>
        </w:trPr>
        <w:tc>
          <w:tcPr>
            <w:tcW w:w="786" w:type="dxa"/>
            <w:vMerge/>
          </w:tcPr>
          <w:p w:rsidR="009756EE" w:rsidRDefault="009756EE">
            <w:pPr>
              <w:adjustRightInd w:val="0"/>
              <w:snapToGrid w:val="0"/>
              <w:ind w:rightChars="14" w:right="29"/>
              <w:outlineLvl w:val="1"/>
              <w:rPr>
                <w:sz w:val="16"/>
                <w:szCs w:val="16"/>
              </w:rPr>
            </w:pPr>
          </w:p>
        </w:tc>
        <w:tc>
          <w:tcPr>
            <w:tcW w:w="932" w:type="dxa"/>
          </w:tcPr>
          <w:p w:rsidR="009756EE" w:rsidRDefault="009756EE">
            <w:pPr>
              <w:adjustRightInd w:val="0"/>
              <w:snapToGrid w:val="0"/>
              <w:ind w:rightChars="14" w:right="29"/>
              <w:outlineLvl w:val="1"/>
              <w:rPr>
                <w:sz w:val="16"/>
                <w:szCs w:val="16"/>
              </w:rPr>
            </w:pPr>
          </w:p>
        </w:tc>
        <w:tc>
          <w:tcPr>
            <w:tcW w:w="979" w:type="dxa"/>
          </w:tcPr>
          <w:p w:rsidR="009756EE" w:rsidRDefault="009756EE">
            <w:pPr>
              <w:adjustRightInd w:val="0"/>
              <w:snapToGrid w:val="0"/>
              <w:ind w:rightChars="14" w:right="29"/>
              <w:outlineLvl w:val="1"/>
              <w:rPr>
                <w:sz w:val="16"/>
                <w:szCs w:val="16"/>
              </w:rPr>
            </w:pPr>
          </w:p>
        </w:tc>
        <w:tc>
          <w:tcPr>
            <w:tcW w:w="907" w:type="dxa"/>
            <w:vMerge/>
          </w:tcPr>
          <w:p w:rsidR="009756EE" w:rsidRDefault="009756EE">
            <w:pPr>
              <w:adjustRightInd w:val="0"/>
              <w:snapToGrid w:val="0"/>
              <w:ind w:rightChars="14" w:right="29"/>
              <w:outlineLvl w:val="1"/>
              <w:rPr>
                <w:sz w:val="16"/>
                <w:szCs w:val="16"/>
              </w:rPr>
            </w:pPr>
          </w:p>
        </w:tc>
        <w:tc>
          <w:tcPr>
            <w:tcW w:w="924" w:type="dxa"/>
          </w:tcPr>
          <w:p w:rsidR="009756EE" w:rsidRDefault="009756EE">
            <w:pPr>
              <w:adjustRightInd w:val="0"/>
              <w:snapToGrid w:val="0"/>
              <w:ind w:rightChars="14" w:right="29"/>
              <w:outlineLvl w:val="1"/>
              <w:rPr>
                <w:sz w:val="16"/>
                <w:szCs w:val="16"/>
              </w:rPr>
            </w:pPr>
          </w:p>
        </w:tc>
        <w:tc>
          <w:tcPr>
            <w:tcW w:w="900" w:type="dxa"/>
          </w:tcPr>
          <w:p w:rsidR="009756EE" w:rsidRDefault="009756EE">
            <w:pPr>
              <w:adjustRightInd w:val="0"/>
              <w:snapToGrid w:val="0"/>
              <w:ind w:rightChars="14" w:right="29"/>
              <w:outlineLvl w:val="1"/>
              <w:rPr>
                <w:sz w:val="16"/>
                <w:szCs w:val="16"/>
              </w:rPr>
            </w:pPr>
          </w:p>
        </w:tc>
        <w:tc>
          <w:tcPr>
            <w:tcW w:w="900" w:type="dxa"/>
            <w:vMerge/>
          </w:tcPr>
          <w:p w:rsidR="009756EE" w:rsidRDefault="009756EE">
            <w:pPr>
              <w:adjustRightInd w:val="0"/>
              <w:snapToGrid w:val="0"/>
              <w:ind w:rightChars="14" w:right="29"/>
              <w:outlineLvl w:val="1"/>
              <w:rPr>
                <w:sz w:val="16"/>
                <w:szCs w:val="16"/>
              </w:rPr>
            </w:pPr>
          </w:p>
        </w:tc>
        <w:tc>
          <w:tcPr>
            <w:tcW w:w="876" w:type="dxa"/>
          </w:tcPr>
          <w:p w:rsidR="009756EE" w:rsidRDefault="009756EE">
            <w:pPr>
              <w:adjustRightInd w:val="0"/>
              <w:snapToGrid w:val="0"/>
              <w:ind w:rightChars="14" w:right="29"/>
              <w:outlineLvl w:val="1"/>
              <w:rPr>
                <w:sz w:val="16"/>
                <w:szCs w:val="16"/>
              </w:rPr>
            </w:pPr>
          </w:p>
        </w:tc>
        <w:tc>
          <w:tcPr>
            <w:tcW w:w="868" w:type="dxa"/>
          </w:tcPr>
          <w:p w:rsidR="009756EE" w:rsidRDefault="009756EE">
            <w:pPr>
              <w:adjustRightInd w:val="0"/>
              <w:snapToGrid w:val="0"/>
              <w:ind w:rightChars="14" w:right="29"/>
              <w:outlineLvl w:val="1"/>
              <w:rPr>
                <w:sz w:val="16"/>
                <w:szCs w:val="16"/>
              </w:rPr>
            </w:pPr>
          </w:p>
        </w:tc>
        <w:tc>
          <w:tcPr>
            <w:tcW w:w="964" w:type="dxa"/>
            <w:vMerge/>
          </w:tcPr>
          <w:p w:rsidR="009756EE" w:rsidRDefault="009756EE">
            <w:pPr>
              <w:adjustRightInd w:val="0"/>
              <w:snapToGrid w:val="0"/>
              <w:ind w:rightChars="14" w:right="29"/>
              <w:outlineLvl w:val="1"/>
              <w:rPr>
                <w:sz w:val="16"/>
                <w:szCs w:val="16"/>
              </w:rPr>
            </w:pPr>
          </w:p>
        </w:tc>
      </w:tr>
    </w:tbl>
    <w:p w:rsidR="009756EE" w:rsidRDefault="00B4319F" w:rsidP="001F12D3">
      <w:pPr>
        <w:snapToGrid w:val="0"/>
        <w:spacing w:beforeLines="50" w:line="360" w:lineRule="auto"/>
        <w:jc w:val="left"/>
        <w:outlineLvl w:val="0"/>
        <w:rPr>
          <w:b/>
          <w:bCs/>
          <w:sz w:val="24"/>
        </w:rPr>
      </w:pPr>
      <w:r>
        <w:rPr>
          <w:rFonts w:hint="eastAsia"/>
          <w:b/>
          <w:bCs/>
          <w:sz w:val="24"/>
        </w:rPr>
        <w:t>二、炉壁温度</w:t>
      </w:r>
    </w:p>
    <w:tbl>
      <w:tblPr>
        <w:tblStyle w:val="ae"/>
        <w:tblW w:w="0" w:type="auto"/>
        <w:jc w:val="center"/>
        <w:tblLook w:val="04A0"/>
      </w:tblPr>
      <w:tblGrid>
        <w:gridCol w:w="1809"/>
        <w:gridCol w:w="1701"/>
        <w:gridCol w:w="1843"/>
        <w:gridCol w:w="1843"/>
      </w:tblGrid>
      <w:tr w:rsidR="009756EE">
        <w:trPr>
          <w:trHeight w:val="317"/>
          <w:jc w:val="center"/>
        </w:trPr>
        <w:tc>
          <w:tcPr>
            <w:tcW w:w="1809" w:type="dxa"/>
            <w:vAlign w:val="center"/>
          </w:tcPr>
          <w:p w:rsidR="009756EE" w:rsidRDefault="009756EE">
            <w:pPr>
              <w:adjustRightInd w:val="0"/>
              <w:snapToGrid w:val="0"/>
              <w:ind w:rightChars="-324" w:right="-680"/>
              <w:jc w:val="center"/>
              <w:outlineLvl w:val="1"/>
              <w:rPr>
                <w:dstrike/>
                <w:szCs w:val="21"/>
              </w:rPr>
            </w:pPr>
          </w:p>
        </w:tc>
        <w:tc>
          <w:tcPr>
            <w:tcW w:w="5387" w:type="dxa"/>
            <w:gridSpan w:val="3"/>
            <w:vAlign w:val="center"/>
          </w:tcPr>
          <w:p w:rsidR="009756EE" w:rsidRDefault="00B4319F">
            <w:pPr>
              <w:adjustRightInd w:val="0"/>
              <w:snapToGrid w:val="0"/>
              <w:ind w:rightChars="-324" w:right="-680"/>
              <w:jc w:val="center"/>
              <w:outlineLvl w:val="1"/>
              <w:rPr>
                <w:szCs w:val="21"/>
              </w:rPr>
            </w:pPr>
            <w:r>
              <w:rPr>
                <w:rFonts w:hint="eastAsia"/>
                <w:szCs w:val="21"/>
              </w:rPr>
              <w:t>位置</w:t>
            </w:r>
          </w:p>
        </w:tc>
      </w:tr>
      <w:tr w:rsidR="009756EE">
        <w:trPr>
          <w:trHeight w:val="317"/>
          <w:jc w:val="center"/>
        </w:trPr>
        <w:tc>
          <w:tcPr>
            <w:tcW w:w="1809" w:type="dxa"/>
            <w:vAlign w:val="center"/>
          </w:tcPr>
          <w:p w:rsidR="009756EE" w:rsidRDefault="00B4319F">
            <w:pPr>
              <w:adjustRightInd w:val="0"/>
              <w:snapToGrid w:val="0"/>
              <w:ind w:rightChars="-18" w:right="-38"/>
              <w:jc w:val="center"/>
              <w:outlineLvl w:val="1"/>
              <w:rPr>
                <w:szCs w:val="21"/>
              </w:rPr>
            </w:pPr>
            <w:r>
              <w:rPr>
                <w:rFonts w:hint="eastAsia"/>
                <w:szCs w:val="21"/>
              </w:rPr>
              <w:t>垂轴线</w:t>
            </w:r>
          </w:p>
        </w:tc>
        <w:tc>
          <w:tcPr>
            <w:tcW w:w="1701" w:type="dxa"/>
            <w:vAlign w:val="center"/>
          </w:tcPr>
          <w:p w:rsidR="009756EE" w:rsidRDefault="00B4319F">
            <w:pPr>
              <w:adjustRightInd w:val="0"/>
              <w:snapToGrid w:val="0"/>
              <w:ind w:rightChars="-18" w:right="-38"/>
              <w:jc w:val="center"/>
              <w:outlineLvl w:val="1"/>
              <w:rPr>
                <w:szCs w:val="21"/>
              </w:rPr>
            </w:pPr>
            <w:r>
              <w:rPr>
                <w:rFonts w:hint="eastAsia"/>
                <w:szCs w:val="21"/>
              </w:rPr>
              <w:t>a</w:t>
            </w:r>
            <w:r>
              <w:rPr>
                <w:rFonts w:hint="eastAsia"/>
                <w:szCs w:val="21"/>
              </w:rPr>
              <w:t>（</w:t>
            </w:r>
            <w:r>
              <w:rPr>
                <w:rFonts w:hint="eastAsia"/>
                <w:szCs w:val="21"/>
              </w:rPr>
              <w:t>+30</w:t>
            </w:r>
            <w:ins w:id="92" w:author="王丽" w:date="2022-04-08T14:44:00Z">
              <w:r w:rsidR="009C76F5">
                <w:rPr>
                  <w:rFonts w:hint="eastAsia"/>
                  <w:szCs w:val="21"/>
                </w:rPr>
                <w:t xml:space="preserve"> </w:t>
              </w:r>
            </w:ins>
            <w:r>
              <w:rPr>
                <w:rFonts w:hint="eastAsia"/>
                <w:szCs w:val="21"/>
              </w:rPr>
              <w:t>mm</w:t>
            </w:r>
            <w:r>
              <w:rPr>
                <w:rFonts w:hint="eastAsia"/>
                <w:szCs w:val="21"/>
              </w:rPr>
              <w:t>处）</w:t>
            </w:r>
          </w:p>
        </w:tc>
        <w:tc>
          <w:tcPr>
            <w:tcW w:w="1843" w:type="dxa"/>
            <w:vAlign w:val="center"/>
          </w:tcPr>
          <w:p w:rsidR="009756EE" w:rsidRDefault="00B4319F">
            <w:pPr>
              <w:adjustRightInd w:val="0"/>
              <w:snapToGrid w:val="0"/>
              <w:jc w:val="center"/>
            </w:pPr>
            <w:r>
              <w:rPr>
                <w:rFonts w:hint="eastAsia"/>
                <w:szCs w:val="21"/>
              </w:rPr>
              <w:t>b</w:t>
            </w:r>
            <w:r>
              <w:rPr>
                <w:rFonts w:hint="eastAsia"/>
                <w:szCs w:val="21"/>
              </w:rPr>
              <w:t>（</w:t>
            </w:r>
            <w:r>
              <w:rPr>
                <w:rFonts w:hint="eastAsia"/>
                <w:szCs w:val="21"/>
              </w:rPr>
              <w:t>0</w:t>
            </w:r>
            <w:ins w:id="93" w:author="王丽" w:date="2022-04-08T14:44:00Z">
              <w:r w:rsidR="009C76F5">
                <w:rPr>
                  <w:rFonts w:hint="eastAsia"/>
                  <w:szCs w:val="21"/>
                </w:rPr>
                <w:t xml:space="preserve"> </w:t>
              </w:r>
            </w:ins>
            <w:r>
              <w:rPr>
                <w:rFonts w:hint="eastAsia"/>
                <w:szCs w:val="21"/>
              </w:rPr>
              <w:t>mm</w:t>
            </w:r>
            <w:r>
              <w:rPr>
                <w:rFonts w:hint="eastAsia"/>
                <w:szCs w:val="21"/>
              </w:rPr>
              <w:t>处）</w:t>
            </w:r>
          </w:p>
        </w:tc>
        <w:tc>
          <w:tcPr>
            <w:tcW w:w="1843" w:type="dxa"/>
            <w:vAlign w:val="center"/>
          </w:tcPr>
          <w:p w:rsidR="009756EE" w:rsidRDefault="00B4319F">
            <w:pPr>
              <w:adjustRightInd w:val="0"/>
              <w:snapToGrid w:val="0"/>
              <w:jc w:val="center"/>
            </w:pPr>
            <w:r>
              <w:rPr>
                <w:rFonts w:hint="eastAsia"/>
                <w:szCs w:val="21"/>
              </w:rPr>
              <w:t>c</w:t>
            </w:r>
            <w:r>
              <w:rPr>
                <w:rFonts w:hint="eastAsia"/>
                <w:szCs w:val="21"/>
              </w:rPr>
              <w:t>（</w:t>
            </w:r>
            <w:r>
              <w:rPr>
                <w:rFonts w:hint="eastAsia"/>
                <w:szCs w:val="21"/>
              </w:rPr>
              <w:t>-30</w:t>
            </w:r>
            <w:ins w:id="94" w:author="王丽" w:date="2022-04-08T14:44:00Z">
              <w:r w:rsidR="009C76F5">
                <w:rPr>
                  <w:rFonts w:hint="eastAsia"/>
                  <w:szCs w:val="21"/>
                </w:rPr>
                <w:t xml:space="preserve"> </w:t>
              </w:r>
            </w:ins>
            <w:r>
              <w:rPr>
                <w:rFonts w:hint="eastAsia"/>
                <w:szCs w:val="21"/>
              </w:rPr>
              <w:t>mm</w:t>
            </w:r>
            <w:r>
              <w:rPr>
                <w:rFonts w:hint="eastAsia"/>
                <w:szCs w:val="21"/>
              </w:rPr>
              <w:t>处）</w:t>
            </w:r>
          </w:p>
        </w:tc>
      </w:tr>
      <w:tr w:rsidR="009756EE">
        <w:trPr>
          <w:trHeight w:val="317"/>
          <w:jc w:val="center"/>
        </w:trPr>
        <w:tc>
          <w:tcPr>
            <w:tcW w:w="1809" w:type="dxa"/>
            <w:vAlign w:val="center"/>
          </w:tcPr>
          <w:p w:rsidR="009756EE" w:rsidRDefault="00B4319F">
            <w:pPr>
              <w:adjustRightInd w:val="0"/>
              <w:snapToGrid w:val="0"/>
              <w:ind w:rightChars="-18" w:right="-38"/>
              <w:jc w:val="center"/>
              <w:outlineLvl w:val="1"/>
              <w:rPr>
                <w:szCs w:val="21"/>
              </w:rPr>
            </w:pPr>
            <w:r>
              <w:rPr>
                <w:rFonts w:hint="eastAsia"/>
                <w:szCs w:val="21"/>
              </w:rPr>
              <w:t>1</w:t>
            </w:r>
            <w:r>
              <w:rPr>
                <w:rFonts w:hint="eastAsia"/>
                <w:szCs w:val="21"/>
              </w:rPr>
              <w:t>（</w:t>
            </w:r>
            <w:r>
              <w:rPr>
                <w:rFonts w:hint="eastAsia"/>
                <w:szCs w:val="21"/>
              </w:rPr>
              <w:t>0</w:t>
            </w:r>
            <w:r>
              <w:rPr>
                <w:rFonts w:hint="eastAsia"/>
                <w:szCs w:val="21"/>
              </w:rPr>
              <w:t>°）</w:t>
            </w:r>
          </w:p>
        </w:tc>
        <w:tc>
          <w:tcPr>
            <w:tcW w:w="1701" w:type="dxa"/>
            <w:vAlign w:val="center"/>
          </w:tcPr>
          <w:p w:rsidR="009756EE" w:rsidRDefault="009756EE">
            <w:pPr>
              <w:adjustRightInd w:val="0"/>
              <w:snapToGrid w:val="0"/>
              <w:ind w:rightChars="-18" w:right="-38"/>
              <w:jc w:val="center"/>
              <w:outlineLvl w:val="1"/>
              <w:rPr>
                <w:szCs w:val="21"/>
              </w:rPr>
            </w:pPr>
          </w:p>
        </w:tc>
        <w:tc>
          <w:tcPr>
            <w:tcW w:w="1843" w:type="dxa"/>
            <w:vAlign w:val="center"/>
          </w:tcPr>
          <w:p w:rsidR="009756EE" w:rsidRDefault="009756EE">
            <w:pPr>
              <w:adjustRightInd w:val="0"/>
              <w:snapToGrid w:val="0"/>
              <w:ind w:rightChars="-18" w:right="-38"/>
              <w:jc w:val="center"/>
              <w:outlineLvl w:val="1"/>
              <w:rPr>
                <w:szCs w:val="21"/>
              </w:rPr>
            </w:pPr>
          </w:p>
        </w:tc>
        <w:tc>
          <w:tcPr>
            <w:tcW w:w="1843" w:type="dxa"/>
            <w:vAlign w:val="center"/>
          </w:tcPr>
          <w:p w:rsidR="009756EE" w:rsidRDefault="009756EE">
            <w:pPr>
              <w:adjustRightInd w:val="0"/>
              <w:snapToGrid w:val="0"/>
              <w:ind w:rightChars="-18" w:right="-38"/>
              <w:jc w:val="center"/>
              <w:outlineLvl w:val="1"/>
              <w:rPr>
                <w:szCs w:val="21"/>
              </w:rPr>
            </w:pPr>
          </w:p>
        </w:tc>
      </w:tr>
      <w:tr w:rsidR="009756EE">
        <w:trPr>
          <w:trHeight w:val="317"/>
          <w:jc w:val="center"/>
        </w:trPr>
        <w:tc>
          <w:tcPr>
            <w:tcW w:w="1809" w:type="dxa"/>
            <w:vAlign w:val="center"/>
          </w:tcPr>
          <w:p w:rsidR="009756EE" w:rsidRDefault="00B4319F">
            <w:pPr>
              <w:adjustRightInd w:val="0"/>
              <w:snapToGrid w:val="0"/>
              <w:ind w:rightChars="-18" w:right="-38"/>
              <w:jc w:val="center"/>
              <w:outlineLvl w:val="1"/>
              <w:rPr>
                <w:szCs w:val="21"/>
              </w:rPr>
            </w:pPr>
            <w:r>
              <w:rPr>
                <w:rFonts w:hint="eastAsia"/>
                <w:szCs w:val="21"/>
              </w:rPr>
              <w:t>2</w:t>
            </w:r>
            <w:r>
              <w:rPr>
                <w:rFonts w:hint="eastAsia"/>
                <w:szCs w:val="21"/>
              </w:rPr>
              <w:t>（</w:t>
            </w:r>
            <w:r>
              <w:rPr>
                <w:rFonts w:hint="eastAsia"/>
                <w:szCs w:val="21"/>
              </w:rPr>
              <w:t>+120</w:t>
            </w:r>
            <w:r>
              <w:rPr>
                <w:rFonts w:hint="eastAsia"/>
                <w:szCs w:val="21"/>
              </w:rPr>
              <w:t>°）</w:t>
            </w:r>
          </w:p>
        </w:tc>
        <w:tc>
          <w:tcPr>
            <w:tcW w:w="1701" w:type="dxa"/>
            <w:vAlign w:val="center"/>
          </w:tcPr>
          <w:p w:rsidR="009756EE" w:rsidRDefault="009756EE">
            <w:pPr>
              <w:adjustRightInd w:val="0"/>
              <w:snapToGrid w:val="0"/>
              <w:ind w:rightChars="-18" w:right="-38"/>
              <w:jc w:val="center"/>
              <w:outlineLvl w:val="1"/>
              <w:rPr>
                <w:szCs w:val="21"/>
              </w:rPr>
            </w:pPr>
          </w:p>
        </w:tc>
        <w:tc>
          <w:tcPr>
            <w:tcW w:w="1843" w:type="dxa"/>
            <w:vAlign w:val="center"/>
          </w:tcPr>
          <w:p w:rsidR="009756EE" w:rsidRDefault="009756EE">
            <w:pPr>
              <w:adjustRightInd w:val="0"/>
              <w:snapToGrid w:val="0"/>
              <w:ind w:rightChars="-18" w:right="-38"/>
              <w:jc w:val="center"/>
              <w:outlineLvl w:val="1"/>
              <w:rPr>
                <w:szCs w:val="21"/>
              </w:rPr>
            </w:pPr>
          </w:p>
        </w:tc>
        <w:tc>
          <w:tcPr>
            <w:tcW w:w="1843" w:type="dxa"/>
            <w:vAlign w:val="center"/>
          </w:tcPr>
          <w:p w:rsidR="009756EE" w:rsidRDefault="009756EE">
            <w:pPr>
              <w:adjustRightInd w:val="0"/>
              <w:snapToGrid w:val="0"/>
              <w:ind w:rightChars="-18" w:right="-38"/>
              <w:jc w:val="center"/>
              <w:outlineLvl w:val="1"/>
              <w:rPr>
                <w:szCs w:val="21"/>
              </w:rPr>
            </w:pPr>
          </w:p>
        </w:tc>
      </w:tr>
      <w:tr w:rsidR="009756EE">
        <w:trPr>
          <w:trHeight w:val="317"/>
          <w:jc w:val="center"/>
        </w:trPr>
        <w:tc>
          <w:tcPr>
            <w:tcW w:w="1809" w:type="dxa"/>
            <w:vAlign w:val="center"/>
          </w:tcPr>
          <w:p w:rsidR="009756EE" w:rsidRDefault="00B4319F">
            <w:pPr>
              <w:adjustRightInd w:val="0"/>
              <w:snapToGrid w:val="0"/>
              <w:ind w:rightChars="-18" w:right="-38"/>
              <w:jc w:val="center"/>
              <w:outlineLvl w:val="1"/>
              <w:rPr>
                <w:szCs w:val="21"/>
              </w:rPr>
            </w:pPr>
            <w:r>
              <w:rPr>
                <w:rFonts w:hint="eastAsia"/>
                <w:szCs w:val="21"/>
              </w:rPr>
              <w:t>3</w:t>
            </w:r>
            <w:r>
              <w:rPr>
                <w:rFonts w:hint="eastAsia"/>
                <w:szCs w:val="21"/>
              </w:rPr>
              <w:t>（</w:t>
            </w:r>
            <w:r>
              <w:rPr>
                <w:rFonts w:hint="eastAsia"/>
                <w:szCs w:val="21"/>
              </w:rPr>
              <w:t>+240</w:t>
            </w:r>
            <w:r>
              <w:rPr>
                <w:rFonts w:hint="eastAsia"/>
                <w:szCs w:val="21"/>
              </w:rPr>
              <w:t>°）</w:t>
            </w:r>
          </w:p>
        </w:tc>
        <w:tc>
          <w:tcPr>
            <w:tcW w:w="1701" w:type="dxa"/>
            <w:vAlign w:val="center"/>
          </w:tcPr>
          <w:p w:rsidR="009756EE" w:rsidRDefault="009756EE">
            <w:pPr>
              <w:adjustRightInd w:val="0"/>
              <w:snapToGrid w:val="0"/>
              <w:ind w:rightChars="-18" w:right="-38"/>
              <w:jc w:val="center"/>
              <w:outlineLvl w:val="1"/>
              <w:rPr>
                <w:szCs w:val="21"/>
              </w:rPr>
            </w:pPr>
          </w:p>
        </w:tc>
        <w:tc>
          <w:tcPr>
            <w:tcW w:w="1843" w:type="dxa"/>
            <w:vAlign w:val="center"/>
          </w:tcPr>
          <w:p w:rsidR="009756EE" w:rsidRDefault="009756EE">
            <w:pPr>
              <w:adjustRightInd w:val="0"/>
              <w:snapToGrid w:val="0"/>
              <w:ind w:rightChars="-18" w:right="-38"/>
              <w:jc w:val="center"/>
              <w:outlineLvl w:val="1"/>
              <w:rPr>
                <w:szCs w:val="21"/>
              </w:rPr>
            </w:pPr>
          </w:p>
        </w:tc>
        <w:tc>
          <w:tcPr>
            <w:tcW w:w="1843" w:type="dxa"/>
            <w:vAlign w:val="center"/>
          </w:tcPr>
          <w:p w:rsidR="009756EE" w:rsidRDefault="009756EE">
            <w:pPr>
              <w:adjustRightInd w:val="0"/>
              <w:snapToGrid w:val="0"/>
              <w:ind w:rightChars="-18" w:right="-38"/>
              <w:jc w:val="center"/>
              <w:outlineLvl w:val="1"/>
              <w:rPr>
                <w:szCs w:val="21"/>
              </w:rPr>
            </w:pPr>
          </w:p>
        </w:tc>
      </w:tr>
    </w:tbl>
    <w:p w:rsidR="009756EE" w:rsidRDefault="00B4319F" w:rsidP="001F12D3">
      <w:pPr>
        <w:snapToGrid w:val="0"/>
        <w:spacing w:beforeLines="100" w:line="360" w:lineRule="auto"/>
        <w:ind w:firstLineChars="200" w:firstLine="480"/>
        <w:jc w:val="left"/>
        <w:outlineLvl w:val="0"/>
        <w:rPr>
          <w:sz w:val="24"/>
        </w:rPr>
      </w:pPr>
      <w:r>
        <w:rPr>
          <w:rFonts w:hint="eastAsia"/>
          <w:sz w:val="24"/>
        </w:rPr>
        <w:t>三根垂轴线</w:t>
      </w:r>
      <w:r>
        <w:rPr>
          <w:rFonts w:asciiTheme="minorEastAsia" w:eastAsiaTheme="minorEastAsia" w:hAnsiTheme="minorEastAsia" w:hint="eastAsia"/>
          <w:sz w:val="24"/>
        </w:rPr>
        <w:t>上的平均炉壁温偏差量：</w:t>
      </w:r>
      <w:r>
        <w:rPr>
          <w:rFonts w:hint="eastAsia"/>
          <w:i/>
          <w:sz w:val="24"/>
        </w:rPr>
        <w:t>T</w:t>
      </w:r>
      <w:r>
        <w:rPr>
          <w:rFonts w:hint="eastAsia"/>
          <w:sz w:val="24"/>
          <w:vertAlign w:val="subscript"/>
        </w:rPr>
        <w:t>avg,dev,axis</w:t>
      </w:r>
      <w:r>
        <w:rPr>
          <w:rFonts w:hint="eastAsia"/>
          <w:sz w:val="24"/>
        </w:rPr>
        <w:t xml:space="preserve"> = </w:t>
      </w:r>
      <w:r>
        <w:rPr>
          <w:rFonts w:hint="eastAsia"/>
          <w:sz w:val="24"/>
          <w:u w:val="single"/>
        </w:rPr>
        <w:t xml:space="preserve">          %</w:t>
      </w:r>
    </w:p>
    <w:p w:rsidR="009756EE" w:rsidRDefault="00B4319F">
      <w:pPr>
        <w:snapToGrid w:val="0"/>
        <w:spacing w:line="360" w:lineRule="auto"/>
        <w:ind w:firstLineChars="200" w:firstLine="480"/>
        <w:jc w:val="left"/>
        <w:outlineLvl w:val="0"/>
        <w:rPr>
          <w:sz w:val="24"/>
          <w:u w:val="single"/>
        </w:rPr>
      </w:pPr>
      <w:r>
        <w:rPr>
          <w:rFonts w:hint="eastAsia"/>
          <w:sz w:val="24"/>
        </w:rPr>
        <w:t>三根垂轴线上</w:t>
      </w:r>
      <w:r>
        <w:rPr>
          <w:rFonts w:asciiTheme="minorEastAsia" w:eastAsiaTheme="minorEastAsia" w:hAnsiTheme="minorEastAsia" w:hint="eastAsia"/>
          <w:sz w:val="24"/>
        </w:rPr>
        <w:t>同一位置的平均炉壁温偏差量：</w:t>
      </w:r>
      <w:r>
        <w:rPr>
          <w:rFonts w:hint="eastAsia"/>
          <w:i/>
          <w:sz w:val="24"/>
        </w:rPr>
        <w:t>T</w:t>
      </w:r>
      <w:r>
        <w:rPr>
          <w:rFonts w:hint="eastAsia"/>
          <w:sz w:val="24"/>
          <w:vertAlign w:val="subscript"/>
        </w:rPr>
        <w:t>avg,dev,level</w:t>
      </w:r>
      <w:r>
        <w:rPr>
          <w:rFonts w:hint="eastAsia"/>
          <w:sz w:val="24"/>
        </w:rPr>
        <w:t xml:space="preserve">= </w:t>
      </w:r>
      <w:r>
        <w:rPr>
          <w:rFonts w:hint="eastAsia"/>
          <w:sz w:val="24"/>
          <w:u w:val="single"/>
        </w:rPr>
        <w:t xml:space="preserve">           %</w:t>
      </w:r>
    </w:p>
    <w:p w:rsidR="009756EE" w:rsidRDefault="00B4319F">
      <w:pPr>
        <w:snapToGrid w:val="0"/>
        <w:spacing w:line="360" w:lineRule="auto"/>
        <w:ind w:firstLineChars="200" w:firstLine="480"/>
        <w:jc w:val="left"/>
        <w:outlineLvl w:val="0"/>
        <w:rPr>
          <w:sz w:val="24"/>
        </w:rPr>
      </w:pPr>
      <w:r>
        <w:rPr>
          <w:rFonts w:hint="eastAsia"/>
          <w:sz w:val="24"/>
        </w:rPr>
        <w:t>三根垂轴线上</w:t>
      </w:r>
      <w:r>
        <w:rPr>
          <w:rFonts w:hint="eastAsia"/>
          <w:sz w:val="24"/>
        </w:rPr>
        <w:t>+</w:t>
      </w:r>
      <w:r>
        <w:rPr>
          <w:rFonts w:asciiTheme="minorEastAsia" w:eastAsiaTheme="minorEastAsia" w:hAnsiTheme="minorEastAsia" w:hint="eastAsia"/>
          <w:sz w:val="24"/>
        </w:rPr>
        <w:t>30mm</w:t>
      </w:r>
      <w:r>
        <w:rPr>
          <w:rFonts w:hint="eastAsia"/>
          <w:sz w:val="24"/>
        </w:rPr>
        <w:t>位置测得的炉壁温度平均值：</w:t>
      </w:r>
      <w:r>
        <w:rPr>
          <w:rFonts w:hint="eastAsia"/>
          <w:i/>
          <w:sz w:val="24"/>
        </w:rPr>
        <w:t>T</w:t>
      </w:r>
      <w:r>
        <w:rPr>
          <w:rFonts w:hint="eastAsia"/>
          <w:sz w:val="24"/>
          <w:vertAlign w:val="subscript"/>
        </w:rPr>
        <w:t>avg,levela</w:t>
      </w:r>
      <w:r>
        <w:rPr>
          <w:rFonts w:hint="eastAsia"/>
          <w:sz w:val="24"/>
        </w:rPr>
        <w:t xml:space="preserve">=    </w:t>
      </w:r>
      <w:r>
        <w:rPr>
          <w:rFonts w:hint="eastAsia"/>
          <w:sz w:val="24"/>
        </w:rPr>
        <w:t>℃</w:t>
      </w:r>
    </w:p>
    <w:p w:rsidR="009756EE" w:rsidRDefault="00B4319F">
      <w:pPr>
        <w:snapToGrid w:val="0"/>
        <w:spacing w:line="360" w:lineRule="auto"/>
        <w:ind w:firstLineChars="200" w:firstLine="480"/>
        <w:jc w:val="left"/>
        <w:outlineLvl w:val="0"/>
        <w:rPr>
          <w:sz w:val="24"/>
        </w:rPr>
      </w:pPr>
      <w:r>
        <w:rPr>
          <w:rFonts w:hint="eastAsia"/>
          <w:sz w:val="24"/>
        </w:rPr>
        <w:t>三根垂轴线上</w:t>
      </w:r>
      <w:r>
        <w:rPr>
          <w:rFonts w:asciiTheme="minorEastAsia" w:eastAsiaTheme="minorEastAsia" w:hAnsiTheme="minorEastAsia" w:hint="eastAsia"/>
          <w:sz w:val="24"/>
        </w:rPr>
        <w:t>-30mm</w:t>
      </w:r>
      <w:r>
        <w:rPr>
          <w:rFonts w:hint="eastAsia"/>
          <w:sz w:val="24"/>
        </w:rPr>
        <w:t>位置测得的炉壁温度平均值：</w:t>
      </w:r>
      <w:r>
        <w:rPr>
          <w:rFonts w:hint="eastAsia"/>
          <w:i/>
          <w:sz w:val="24"/>
        </w:rPr>
        <w:t>T</w:t>
      </w:r>
      <w:r>
        <w:rPr>
          <w:rFonts w:hint="eastAsia"/>
          <w:sz w:val="24"/>
          <w:vertAlign w:val="subscript"/>
        </w:rPr>
        <w:t>avg,levelc</w:t>
      </w:r>
      <w:r>
        <w:rPr>
          <w:rFonts w:hint="eastAsia"/>
          <w:sz w:val="24"/>
        </w:rPr>
        <w:t xml:space="preserve">=    </w:t>
      </w:r>
      <w:r>
        <w:rPr>
          <w:rFonts w:hint="eastAsia"/>
          <w:sz w:val="24"/>
        </w:rPr>
        <w:t>℃</w:t>
      </w:r>
    </w:p>
    <w:p w:rsidR="009756EE" w:rsidRDefault="00B4319F" w:rsidP="001F12D3">
      <w:pPr>
        <w:snapToGrid w:val="0"/>
        <w:spacing w:beforeLines="100" w:line="360" w:lineRule="auto"/>
        <w:jc w:val="left"/>
        <w:outlineLvl w:val="0"/>
        <w:rPr>
          <w:b/>
          <w:bCs/>
          <w:sz w:val="24"/>
        </w:rPr>
      </w:pPr>
      <w:r>
        <w:rPr>
          <w:rFonts w:hint="eastAsia"/>
          <w:b/>
          <w:bCs/>
          <w:sz w:val="24"/>
        </w:rPr>
        <w:lastRenderedPageBreak/>
        <w:t>三、炉内温度</w:t>
      </w:r>
    </w:p>
    <w:tbl>
      <w:tblPr>
        <w:tblStyle w:val="ae"/>
        <w:tblW w:w="0" w:type="auto"/>
        <w:jc w:val="center"/>
        <w:tblLook w:val="04A0"/>
      </w:tblPr>
      <w:tblGrid>
        <w:gridCol w:w="2195"/>
        <w:gridCol w:w="1617"/>
        <w:gridCol w:w="1985"/>
        <w:gridCol w:w="1893"/>
      </w:tblGrid>
      <w:tr w:rsidR="009756EE">
        <w:trPr>
          <w:trHeight w:val="454"/>
          <w:jc w:val="center"/>
        </w:trPr>
        <w:tc>
          <w:tcPr>
            <w:tcW w:w="2195" w:type="dxa"/>
            <w:vAlign w:val="center"/>
          </w:tcPr>
          <w:p w:rsidR="009756EE" w:rsidRDefault="00B4319F">
            <w:pPr>
              <w:adjustRightInd w:val="0"/>
              <w:snapToGrid w:val="0"/>
              <w:jc w:val="center"/>
              <w:outlineLvl w:val="1"/>
              <w:rPr>
                <w:rFonts w:eastAsia="仿宋_GB2312"/>
                <w:b/>
                <w:szCs w:val="18"/>
              </w:rPr>
            </w:pPr>
            <w:r>
              <w:rPr>
                <w:rFonts w:eastAsia="仿宋_GB2312" w:hint="eastAsia"/>
                <w:b/>
                <w:szCs w:val="18"/>
              </w:rPr>
              <w:t>炉内高度（</w:t>
            </w:r>
            <w:r>
              <w:rPr>
                <w:rFonts w:eastAsia="仿宋_GB2312" w:hint="eastAsia"/>
                <w:b/>
                <w:szCs w:val="18"/>
              </w:rPr>
              <w:t>mm</w:t>
            </w:r>
            <w:r>
              <w:rPr>
                <w:rFonts w:eastAsia="仿宋_GB2312" w:hint="eastAsia"/>
                <w:b/>
                <w:szCs w:val="18"/>
              </w:rPr>
              <w:t>）</w:t>
            </w:r>
          </w:p>
        </w:tc>
        <w:tc>
          <w:tcPr>
            <w:tcW w:w="1617" w:type="dxa"/>
            <w:vAlign w:val="center"/>
          </w:tcPr>
          <w:p w:rsidR="009756EE" w:rsidRDefault="00B4319F">
            <w:pPr>
              <w:adjustRightInd w:val="0"/>
              <w:snapToGrid w:val="0"/>
              <w:jc w:val="center"/>
              <w:outlineLvl w:val="1"/>
              <w:rPr>
                <w:rFonts w:eastAsia="仿宋_GB2312"/>
                <w:b/>
                <w:szCs w:val="18"/>
              </w:rPr>
            </w:pPr>
            <w:r>
              <w:rPr>
                <w:rFonts w:asciiTheme="minorEastAsia" w:eastAsiaTheme="minorEastAsia" w:hAnsiTheme="minorEastAsia" w:hint="eastAsia"/>
                <w:b/>
                <w:i/>
                <w:szCs w:val="18"/>
              </w:rPr>
              <w:t>T</w:t>
            </w:r>
            <w:r>
              <w:rPr>
                <w:rFonts w:asciiTheme="minorEastAsia" w:eastAsiaTheme="minorEastAsia" w:hAnsiTheme="minorEastAsia" w:hint="eastAsia"/>
                <w:b/>
                <w:szCs w:val="18"/>
                <w:vertAlign w:val="subscript"/>
              </w:rPr>
              <w:t>i下</w:t>
            </w:r>
            <w:r>
              <w:rPr>
                <w:rFonts w:asciiTheme="minorEastAsia" w:eastAsiaTheme="minorEastAsia" w:hAnsiTheme="minorEastAsia" w:hint="eastAsia"/>
                <w:b/>
                <w:szCs w:val="18"/>
              </w:rPr>
              <w:t>（℃）</w:t>
            </w:r>
          </w:p>
        </w:tc>
        <w:tc>
          <w:tcPr>
            <w:tcW w:w="1985" w:type="dxa"/>
            <w:vAlign w:val="center"/>
          </w:tcPr>
          <w:p w:rsidR="009756EE" w:rsidRDefault="00B4319F">
            <w:pPr>
              <w:adjustRightInd w:val="0"/>
              <w:snapToGrid w:val="0"/>
              <w:jc w:val="center"/>
              <w:outlineLvl w:val="1"/>
              <w:rPr>
                <w:rFonts w:eastAsia="仿宋_GB2312"/>
                <w:b/>
                <w:szCs w:val="18"/>
              </w:rPr>
            </w:pPr>
            <w:r>
              <w:rPr>
                <w:rFonts w:asciiTheme="minorEastAsia" w:eastAsiaTheme="minorEastAsia" w:hAnsiTheme="minorEastAsia" w:hint="eastAsia"/>
                <w:b/>
                <w:i/>
                <w:szCs w:val="18"/>
              </w:rPr>
              <w:t>T</w:t>
            </w:r>
            <w:r>
              <w:rPr>
                <w:rFonts w:asciiTheme="minorEastAsia" w:eastAsiaTheme="minorEastAsia" w:hAnsiTheme="minorEastAsia" w:hint="eastAsia"/>
                <w:b/>
                <w:szCs w:val="18"/>
                <w:vertAlign w:val="subscript"/>
              </w:rPr>
              <w:t>i上</w:t>
            </w:r>
            <w:r>
              <w:rPr>
                <w:rFonts w:asciiTheme="minorEastAsia" w:eastAsiaTheme="minorEastAsia" w:hAnsiTheme="minorEastAsia" w:hint="eastAsia"/>
                <w:b/>
                <w:szCs w:val="18"/>
              </w:rPr>
              <w:t>（℃）</w:t>
            </w:r>
          </w:p>
        </w:tc>
        <w:tc>
          <w:tcPr>
            <w:tcW w:w="1893" w:type="dxa"/>
            <w:vAlign w:val="center"/>
          </w:tcPr>
          <w:p w:rsidR="009756EE" w:rsidRDefault="00B4319F">
            <w:pPr>
              <w:adjustRightInd w:val="0"/>
              <w:snapToGrid w:val="0"/>
              <w:jc w:val="center"/>
              <w:outlineLvl w:val="1"/>
              <w:rPr>
                <w:rFonts w:asciiTheme="minorEastAsia" w:eastAsiaTheme="minorEastAsia" w:hAnsiTheme="minorEastAsia"/>
                <w:b/>
                <w:szCs w:val="18"/>
              </w:rPr>
            </w:pPr>
            <w:r>
              <w:rPr>
                <w:rFonts w:asciiTheme="minorEastAsia" w:eastAsiaTheme="minorEastAsia" w:hAnsiTheme="minorEastAsia" w:hint="eastAsia"/>
                <w:b/>
                <w:i/>
                <w:szCs w:val="18"/>
              </w:rPr>
              <w:t>T</w:t>
            </w:r>
            <w:r>
              <w:rPr>
                <w:rFonts w:asciiTheme="minorEastAsia" w:eastAsiaTheme="minorEastAsia" w:hAnsiTheme="minorEastAsia" w:hint="eastAsia"/>
                <w:b/>
                <w:szCs w:val="18"/>
                <w:vertAlign w:val="subscript"/>
              </w:rPr>
              <w:t>i</w:t>
            </w:r>
            <w:r>
              <w:rPr>
                <w:rFonts w:asciiTheme="minorEastAsia" w:eastAsiaTheme="minorEastAsia" w:hAnsiTheme="minorEastAsia" w:hint="eastAsia"/>
                <w:b/>
                <w:szCs w:val="18"/>
              </w:rPr>
              <w:t>平均值（℃）</w:t>
            </w: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 w:val="18"/>
                <w:szCs w:val="18"/>
              </w:rPr>
            </w:pPr>
            <w:r>
              <w:rPr>
                <w:rFonts w:eastAsia="仿宋_GB2312" w:hint="eastAsia"/>
                <w:sz w:val="18"/>
                <w:szCs w:val="18"/>
              </w:rPr>
              <w:t>145</w:t>
            </w:r>
          </w:p>
        </w:tc>
        <w:tc>
          <w:tcPr>
            <w:tcW w:w="1617" w:type="dxa"/>
            <w:vAlign w:val="center"/>
          </w:tcPr>
          <w:p w:rsidR="009756EE" w:rsidRDefault="009756EE">
            <w:pPr>
              <w:adjustRightInd w:val="0"/>
              <w:snapToGrid w:val="0"/>
              <w:jc w:val="center"/>
              <w:outlineLvl w:val="1"/>
              <w:rPr>
                <w:rFonts w:eastAsia="仿宋_GB2312"/>
                <w:sz w:val="18"/>
                <w:szCs w:val="18"/>
              </w:rPr>
            </w:pPr>
          </w:p>
        </w:tc>
        <w:tc>
          <w:tcPr>
            <w:tcW w:w="1985" w:type="dxa"/>
            <w:vAlign w:val="center"/>
          </w:tcPr>
          <w:p w:rsidR="009756EE" w:rsidRDefault="009756EE">
            <w:pPr>
              <w:adjustRightInd w:val="0"/>
              <w:snapToGrid w:val="0"/>
              <w:jc w:val="center"/>
              <w:outlineLvl w:val="1"/>
              <w:rPr>
                <w:rFonts w:eastAsia="仿宋_GB2312"/>
                <w:sz w:val="18"/>
                <w:szCs w:val="18"/>
              </w:rPr>
            </w:pPr>
          </w:p>
        </w:tc>
        <w:tc>
          <w:tcPr>
            <w:tcW w:w="1893"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 w:val="18"/>
                <w:szCs w:val="18"/>
              </w:rPr>
            </w:pPr>
            <w:r>
              <w:rPr>
                <w:rFonts w:eastAsia="仿宋_GB2312" w:hint="eastAsia"/>
                <w:sz w:val="18"/>
                <w:szCs w:val="18"/>
              </w:rPr>
              <w:t>135</w:t>
            </w:r>
          </w:p>
        </w:tc>
        <w:tc>
          <w:tcPr>
            <w:tcW w:w="1617" w:type="dxa"/>
            <w:vAlign w:val="center"/>
          </w:tcPr>
          <w:p w:rsidR="009756EE" w:rsidRDefault="009756EE">
            <w:pPr>
              <w:adjustRightInd w:val="0"/>
              <w:snapToGrid w:val="0"/>
              <w:jc w:val="center"/>
              <w:outlineLvl w:val="1"/>
              <w:rPr>
                <w:rFonts w:eastAsia="仿宋_GB2312"/>
                <w:sz w:val="18"/>
                <w:szCs w:val="18"/>
              </w:rPr>
            </w:pPr>
          </w:p>
        </w:tc>
        <w:tc>
          <w:tcPr>
            <w:tcW w:w="1985" w:type="dxa"/>
            <w:vAlign w:val="center"/>
          </w:tcPr>
          <w:p w:rsidR="009756EE" w:rsidRDefault="009756EE">
            <w:pPr>
              <w:adjustRightInd w:val="0"/>
              <w:snapToGrid w:val="0"/>
              <w:jc w:val="center"/>
              <w:outlineLvl w:val="1"/>
              <w:rPr>
                <w:rFonts w:eastAsia="仿宋_GB2312"/>
                <w:sz w:val="18"/>
                <w:szCs w:val="18"/>
              </w:rPr>
            </w:pPr>
          </w:p>
        </w:tc>
        <w:tc>
          <w:tcPr>
            <w:tcW w:w="1893"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 w:val="18"/>
                <w:szCs w:val="18"/>
              </w:rPr>
            </w:pPr>
            <w:r>
              <w:rPr>
                <w:rFonts w:eastAsia="仿宋_GB2312" w:hint="eastAsia"/>
                <w:sz w:val="18"/>
                <w:szCs w:val="18"/>
              </w:rPr>
              <w:t>125</w:t>
            </w:r>
          </w:p>
        </w:tc>
        <w:tc>
          <w:tcPr>
            <w:tcW w:w="1617" w:type="dxa"/>
            <w:vAlign w:val="center"/>
          </w:tcPr>
          <w:p w:rsidR="009756EE" w:rsidRDefault="009756EE">
            <w:pPr>
              <w:adjustRightInd w:val="0"/>
              <w:snapToGrid w:val="0"/>
              <w:jc w:val="center"/>
              <w:outlineLvl w:val="1"/>
              <w:rPr>
                <w:rFonts w:eastAsia="仿宋_GB2312"/>
                <w:sz w:val="18"/>
                <w:szCs w:val="18"/>
              </w:rPr>
            </w:pPr>
          </w:p>
        </w:tc>
        <w:tc>
          <w:tcPr>
            <w:tcW w:w="1985" w:type="dxa"/>
            <w:vAlign w:val="center"/>
          </w:tcPr>
          <w:p w:rsidR="009756EE" w:rsidRDefault="009756EE">
            <w:pPr>
              <w:adjustRightInd w:val="0"/>
              <w:snapToGrid w:val="0"/>
              <w:jc w:val="center"/>
              <w:outlineLvl w:val="1"/>
              <w:rPr>
                <w:rFonts w:eastAsia="仿宋_GB2312"/>
                <w:sz w:val="18"/>
                <w:szCs w:val="18"/>
              </w:rPr>
            </w:pPr>
          </w:p>
        </w:tc>
        <w:tc>
          <w:tcPr>
            <w:tcW w:w="1893"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 w:val="18"/>
                <w:szCs w:val="18"/>
              </w:rPr>
            </w:pPr>
            <w:r>
              <w:rPr>
                <w:rFonts w:eastAsia="仿宋_GB2312" w:hint="eastAsia"/>
                <w:sz w:val="18"/>
                <w:szCs w:val="18"/>
              </w:rPr>
              <w:t>115</w:t>
            </w:r>
          </w:p>
        </w:tc>
        <w:tc>
          <w:tcPr>
            <w:tcW w:w="1617" w:type="dxa"/>
            <w:vAlign w:val="center"/>
          </w:tcPr>
          <w:p w:rsidR="009756EE" w:rsidRDefault="009756EE">
            <w:pPr>
              <w:adjustRightInd w:val="0"/>
              <w:snapToGrid w:val="0"/>
              <w:jc w:val="center"/>
              <w:outlineLvl w:val="1"/>
              <w:rPr>
                <w:rFonts w:eastAsia="仿宋_GB2312"/>
                <w:sz w:val="18"/>
                <w:szCs w:val="18"/>
              </w:rPr>
            </w:pPr>
          </w:p>
        </w:tc>
        <w:tc>
          <w:tcPr>
            <w:tcW w:w="1985" w:type="dxa"/>
            <w:vAlign w:val="center"/>
          </w:tcPr>
          <w:p w:rsidR="009756EE" w:rsidRDefault="009756EE">
            <w:pPr>
              <w:adjustRightInd w:val="0"/>
              <w:snapToGrid w:val="0"/>
              <w:jc w:val="center"/>
              <w:outlineLvl w:val="1"/>
              <w:rPr>
                <w:rFonts w:eastAsia="仿宋_GB2312"/>
                <w:sz w:val="18"/>
                <w:szCs w:val="18"/>
              </w:rPr>
            </w:pPr>
          </w:p>
        </w:tc>
        <w:tc>
          <w:tcPr>
            <w:tcW w:w="1893"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 w:val="18"/>
                <w:szCs w:val="18"/>
              </w:rPr>
            </w:pPr>
            <w:r>
              <w:rPr>
                <w:rFonts w:eastAsia="仿宋_GB2312" w:hint="eastAsia"/>
                <w:sz w:val="18"/>
                <w:szCs w:val="18"/>
              </w:rPr>
              <w:t>105</w:t>
            </w:r>
          </w:p>
        </w:tc>
        <w:tc>
          <w:tcPr>
            <w:tcW w:w="1617" w:type="dxa"/>
            <w:vAlign w:val="center"/>
          </w:tcPr>
          <w:p w:rsidR="009756EE" w:rsidRDefault="009756EE">
            <w:pPr>
              <w:adjustRightInd w:val="0"/>
              <w:snapToGrid w:val="0"/>
              <w:jc w:val="center"/>
              <w:outlineLvl w:val="1"/>
              <w:rPr>
                <w:rFonts w:eastAsia="仿宋_GB2312"/>
                <w:sz w:val="18"/>
                <w:szCs w:val="18"/>
              </w:rPr>
            </w:pPr>
          </w:p>
        </w:tc>
        <w:tc>
          <w:tcPr>
            <w:tcW w:w="1985" w:type="dxa"/>
            <w:vAlign w:val="center"/>
          </w:tcPr>
          <w:p w:rsidR="009756EE" w:rsidRDefault="009756EE">
            <w:pPr>
              <w:adjustRightInd w:val="0"/>
              <w:snapToGrid w:val="0"/>
              <w:jc w:val="center"/>
              <w:outlineLvl w:val="1"/>
              <w:rPr>
                <w:rFonts w:eastAsia="仿宋_GB2312"/>
                <w:sz w:val="18"/>
                <w:szCs w:val="18"/>
              </w:rPr>
            </w:pPr>
          </w:p>
        </w:tc>
        <w:tc>
          <w:tcPr>
            <w:tcW w:w="1893"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 w:val="18"/>
                <w:szCs w:val="18"/>
              </w:rPr>
            </w:pPr>
            <w:r>
              <w:rPr>
                <w:rFonts w:eastAsia="仿宋_GB2312" w:hint="eastAsia"/>
                <w:sz w:val="18"/>
                <w:szCs w:val="18"/>
              </w:rPr>
              <w:t>95</w:t>
            </w:r>
          </w:p>
        </w:tc>
        <w:tc>
          <w:tcPr>
            <w:tcW w:w="1617" w:type="dxa"/>
            <w:vAlign w:val="center"/>
          </w:tcPr>
          <w:p w:rsidR="009756EE" w:rsidRDefault="009756EE">
            <w:pPr>
              <w:adjustRightInd w:val="0"/>
              <w:snapToGrid w:val="0"/>
              <w:jc w:val="center"/>
              <w:outlineLvl w:val="1"/>
              <w:rPr>
                <w:rFonts w:eastAsia="仿宋_GB2312"/>
                <w:sz w:val="18"/>
                <w:szCs w:val="18"/>
              </w:rPr>
            </w:pPr>
          </w:p>
        </w:tc>
        <w:tc>
          <w:tcPr>
            <w:tcW w:w="1985" w:type="dxa"/>
            <w:vAlign w:val="center"/>
          </w:tcPr>
          <w:p w:rsidR="009756EE" w:rsidRDefault="009756EE">
            <w:pPr>
              <w:adjustRightInd w:val="0"/>
              <w:snapToGrid w:val="0"/>
              <w:jc w:val="center"/>
              <w:outlineLvl w:val="1"/>
              <w:rPr>
                <w:rFonts w:eastAsia="仿宋_GB2312"/>
                <w:sz w:val="18"/>
                <w:szCs w:val="18"/>
              </w:rPr>
            </w:pPr>
          </w:p>
        </w:tc>
        <w:tc>
          <w:tcPr>
            <w:tcW w:w="1893"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 w:val="18"/>
                <w:szCs w:val="18"/>
              </w:rPr>
            </w:pPr>
            <w:r>
              <w:rPr>
                <w:rFonts w:eastAsia="仿宋_GB2312" w:hint="eastAsia"/>
                <w:sz w:val="18"/>
                <w:szCs w:val="18"/>
              </w:rPr>
              <w:t>85</w:t>
            </w:r>
          </w:p>
        </w:tc>
        <w:tc>
          <w:tcPr>
            <w:tcW w:w="1617" w:type="dxa"/>
            <w:vAlign w:val="center"/>
          </w:tcPr>
          <w:p w:rsidR="009756EE" w:rsidRDefault="009756EE">
            <w:pPr>
              <w:adjustRightInd w:val="0"/>
              <w:snapToGrid w:val="0"/>
              <w:jc w:val="center"/>
              <w:outlineLvl w:val="1"/>
              <w:rPr>
                <w:rFonts w:eastAsia="仿宋_GB2312"/>
                <w:sz w:val="18"/>
                <w:szCs w:val="18"/>
              </w:rPr>
            </w:pPr>
          </w:p>
        </w:tc>
        <w:tc>
          <w:tcPr>
            <w:tcW w:w="1985" w:type="dxa"/>
            <w:vAlign w:val="center"/>
          </w:tcPr>
          <w:p w:rsidR="009756EE" w:rsidRDefault="009756EE">
            <w:pPr>
              <w:adjustRightInd w:val="0"/>
              <w:snapToGrid w:val="0"/>
              <w:jc w:val="center"/>
              <w:outlineLvl w:val="1"/>
              <w:rPr>
                <w:rFonts w:eastAsia="仿宋_GB2312"/>
                <w:sz w:val="18"/>
                <w:szCs w:val="18"/>
              </w:rPr>
            </w:pPr>
          </w:p>
        </w:tc>
        <w:tc>
          <w:tcPr>
            <w:tcW w:w="1893"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sz w:val="18"/>
                <w:szCs w:val="18"/>
              </w:rPr>
            </w:pPr>
            <w:r>
              <w:rPr>
                <w:rFonts w:eastAsia="仿宋_GB2312" w:hint="eastAsia"/>
              </w:rPr>
              <w:t>75</w:t>
            </w:r>
          </w:p>
        </w:tc>
        <w:tc>
          <w:tcPr>
            <w:tcW w:w="1617" w:type="dxa"/>
            <w:vAlign w:val="center"/>
          </w:tcPr>
          <w:p w:rsidR="009756EE" w:rsidRDefault="009756EE">
            <w:pPr>
              <w:adjustRightInd w:val="0"/>
              <w:snapToGrid w:val="0"/>
              <w:jc w:val="center"/>
              <w:outlineLvl w:val="1"/>
              <w:rPr>
                <w:rFonts w:eastAsia="仿宋_GB2312"/>
                <w:sz w:val="18"/>
                <w:szCs w:val="18"/>
              </w:rPr>
            </w:pPr>
          </w:p>
        </w:tc>
        <w:tc>
          <w:tcPr>
            <w:tcW w:w="1985" w:type="dxa"/>
            <w:vAlign w:val="center"/>
          </w:tcPr>
          <w:p w:rsidR="009756EE" w:rsidRDefault="009756EE">
            <w:pPr>
              <w:adjustRightInd w:val="0"/>
              <w:snapToGrid w:val="0"/>
              <w:jc w:val="center"/>
              <w:outlineLvl w:val="1"/>
              <w:rPr>
                <w:rFonts w:eastAsia="仿宋_GB2312"/>
                <w:sz w:val="18"/>
                <w:szCs w:val="18"/>
              </w:rPr>
            </w:pPr>
          </w:p>
        </w:tc>
        <w:tc>
          <w:tcPr>
            <w:tcW w:w="1893"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rPr>
            </w:pPr>
            <w:r>
              <w:rPr>
                <w:rFonts w:eastAsia="仿宋_GB2312" w:hint="eastAsia"/>
              </w:rPr>
              <w:t>65</w:t>
            </w:r>
          </w:p>
        </w:tc>
        <w:tc>
          <w:tcPr>
            <w:tcW w:w="1617" w:type="dxa"/>
            <w:vAlign w:val="center"/>
          </w:tcPr>
          <w:p w:rsidR="009756EE" w:rsidRDefault="009756EE">
            <w:pPr>
              <w:adjustRightInd w:val="0"/>
              <w:snapToGrid w:val="0"/>
              <w:jc w:val="center"/>
              <w:outlineLvl w:val="1"/>
              <w:rPr>
                <w:rFonts w:eastAsia="仿宋_GB2312"/>
                <w:sz w:val="18"/>
                <w:szCs w:val="18"/>
              </w:rPr>
            </w:pPr>
          </w:p>
        </w:tc>
        <w:tc>
          <w:tcPr>
            <w:tcW w:w="1985" w:type="dxa"/>
            <w:vAlign w:val="center"/>
          </w:tcPr>
          <w:p w:rsidR="009756EE" w:rsidRDefault="009756EE">
            <w:pPr>
              <w:adjustRightInd w:val="0"/>
              <w:snapToGrid w:val="0"/>
              <w:jc w:val="center"/>
              <w:outlineLvl w:val="1"/>
              <w:rPr>
                <w:rFonts w:eastAsia="仿宋_GB2312"/>
                <w:sz w:val="18"/>
                <w:szCs w:val="18"/>
              </w:rPr>
            </w:pPr>
          </w:p>
        </w:tc>
        <w:tc>
          <w:tcPr>
            <w:tcW w:w="1893"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rPr>
            </w:pPr>
            <w:r>
              <w:rPr>
                <w:rFonts w:eastAsia="仿宋_GB2312" w:hint="eastAsia"/>
              </w:rPr>
              <w:t>55</w:t>
            </w:r>
          </w:p>
        </w:tc>
        <w:tc>
          <w:tcPr>
            <w:tcW w:w="1617" w:type="dxa"/>
            <w:vAlign w:val="center"/>
          </w:tcPr>
          <w:p w:rsidR="009756EE" w:rsidRDefault="009756EE">
            <w:pPr>
              <w:adjustRightInd w:val="0"/>
              <w:snapToGrid w:val="0"/>
              <w:jc w:val="center"/>
              <w:outlineLvl w:val="1"/>
              <w:rPr>
                <w:rFonts w:eastAsia="仿宋_GB2312"/>
                <w:sz w:val="18"/>
                <w:szCs w:val="18"/>
              </w:rPr>
            </w:pPr>
          </w:p>
        </w:tc>
        <w:tc>
          <w:tcPr>
            <w:tcW w:w="1985" w:type="dxa"/>
            <w:vAlign w:val="center"/>
          </w:tcPr>
          <w:p w:rsidR="009756EE" w:rsidRDefault="009756EE">
            <w:pPr>
              <w:adjustRightInd w:val="0"/>
              <w:snapToGrid w:val="0"/>
              <w:jc w:val="center"/>
              <w:outlineLvl w:val="1"/>
              <w:rPr>
                <w:rFonts w:eastAsia="仿宋_GB2312"/>
                <w:sz w:val="18"/>
                <w:szCs w:val="18"/>
              </w:rPr>
            </w:pPr>
          </w:p>
        </w:tc>
        <w:tc>
          <w:tcPr>
            <w:tcW w:w="1893"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rPr>
            </w:pPr>
            <w:r>
              <w:rPr>
                <w:rFonts w:eastAsia="仿宋_GB2312" w:hint="eastAsia"/>
              </w:rPr>
              <w:t>45</w:t>
            </w:r>
          </w:p>
        </w:tc>
        <w:tc>
          <w:tcPr>
            <w:tcW w:w="1617" w:type="dxa"/>
            <w:vAlign w:val="center"/>
          </w:tcPr>
          <w:p w:rsidR="009756EE" w:rsidRDefault="009756EE">
            <w:pPr>
              <w:adjustRightInd w:val="0"/>
              <w:snapToGrid w:val="0"/>
              <w:jc w:val="center"/>
              <w:outlineLvl w:val="1"/>
              <w:rPr>
                <w:rFonts w:eastAsia="仿宋_GB2312"/>
                <w:sz w:val="18"/>
                <w:szCs w:val="18"/>
              </w:rPr>
            </w:pPr>
          </w:p>
        </w:tc>
        <w:tc>
          <w:tcPr>
            <w:tcW w:w="1985" w:type="dxa"/>
            <w:vAlign w:val="center"/>
          </w:tcPr>
          <w:p w:rsidR="009756EE" w:rsidRDefault="009756EE">
            <w:pPr>
              <w:adjustRightInd w:val="0"/>
              <w:snapToGrid w:val="0"/>
              <w:jc w:val="center"/>
              <w:outlineLvl w:val="1"/>
              <w:rPr>
                <w:rFonts w:eastAsia="仿宋_GB2312"/>
                <w:sz w:val="18"/>
                <w:szCs w:val="18"/>
              </w:rPr>
            </w:pPr>
          </w:p>
        </w:tc>
        <w:tc>
          <w:tcPr>
            <w:tcW w:w="1893"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rPr>
            </w:pPr>
            <w:r>
              <w:rPr>
                <w:rFonts w:eastAsia="仿宋_GB2312" w:hint="eastAsia"/>
              </w:rPr>
              <w:t>35</w:t>
            </w:r>
          </w:p>
        </w:tc>
        <w:tc>
          <w:tcPr>
            <w:tcW w:w="1617" w:type="dxa"/>
            <w:vAlign w:val="center"/>
          </w:tcPr>
          <w:p w:rsidR="009756EE" w:rsidRDefault="009756EE">
            <w:pPr>
              <w:adjustRightInd w:val="0"/>
              <w:snapToGrid w:val="0"/>
              <w:jc w:val="center"/>
              <w:outlineLvl w:val="1"/>
              <w:rPr>
                <w:rFonts w:eastAsia="仿宋_GB2312"/>
                <w:sz w:val="18"/>
                <w:szCs w:val="18"/>
              </w:rPr>
            </w:pPr>
          </w:p>
        </w:tc>
        <w:tc>
          <w:tcPr>
            <w:tcW w:w="1985" w:type="dxa"/>
            <w:vAlign w:val="center"/>
          </w:tcPr>
          <w:p w:rsidR="009756EE" w:rsidRDefault="009756EE">
            <w:pPr>
              <w:adjustRightInd w:val="0"/>
              <w:snapToGrid w:val="0"/>
              <w:jc w:val="center"/>
              <w:outlineLvl w:val="1"/>
              <w:rPr>
                <w:rFonts w:eastAsia="仿宋_GB2312"/>
                <w:sz w:val="18"/>
                <w:szCs w:val="18"/>
              </w:rPr>
            </w:pPr>
          </w:p>
        </w:tc>
        <w:tc>
          <w:tcPr>
            <w:tcW w:w="1893"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rPr>
            </w:pPr>
            <w:r>
              <w:rPr>
                <w:rFonts w:eastAsia="仿宋_GB2312" w:hint="eastAsia"/>
              </w:rPr>
              <w:t>25</w:t>
            </w:r>
          </w:p>
        </w:tc>
        <w:tc>
          <w:tcPr>
            <w:tcW w:w="1617" w:type="dxa"/>
            <w:vAlign w:val="center"/>
          </w:tcPr>
          <w:p w:rsidR="009756EE" w:rsidRDefault="009756EE">
            <w:pPr>
              <w:adjustRightInd w:val="0"/>
              <w:snapToGrid w:val="0"/>
              <w:jc w:val="center"/>
              <w:outlineLvl w:val="1"/>
              <w:rPr>
                <w:rFonts w:eastAsia="仿宋_GB2312"/>
                <w:sz w:val="18"/>
                <w:szCs w:val="18"/>
              </w:rPr>
            </w:pPr>
          </w:p>
        </w:tc>
        <w:tc>
          <w:tcPr>
            <w:tcW w:w="1985" w:type="dxa"/>
            <w:vAlign w:val="center"/>
          </w:tcPr>
          <w:p w:rsidR="009756EE" w:rsidRDefault="009756EE">
            <w:pPr>
              <w:adjustRightInd w:val="0"/>
              <w:snapToGrid w:val="0"/>
              <w:jc w:val="center"/>
              <w:outlineLvl w:val="1"/>
              <w:rPr>
                <w:rFonts w:eastAsia="仿宋_GB2312"/>
                <w:sz w:val="18"/>
                <w:szCs w:val="18"/>
              </w:rPr>
            </w:pPr>
          </w:p>
        </w:tc>
        <w:tc>
          <w:tcPr>
            <w:tcW w:w="1893"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rPr>
            </w:pPr>
            <w:r>
              <w:rPr>
                <w:rFonts w:eastAsia="仿宋_GB2312" w:hint="eastAsia"/>
              </w:rPr>
              <w:t>15</w:t>
            </w:r>
          </w:p>
        </w:tc>
        <w:tc>
          <w:tcPr>
            <w:tcW w:w="1617" w:type="dxa"/>
            <w:vAlign w:val="center"/>
          </w:tcPr>
          <w:p w:rsidR="009756EE" w:rsidRDefault="009756EE">
            <w:pPr>
              <w:adjustRightInd w:val="0"/>
              <w:snapToGrid w:val="0"/>
              <w:jc w:val="center"/>
              <w:outlineLvl w:val="1"/>
              <w:rPr>
                <w:rFonts w:eastAsia="仿宋_GB2312"/>
                <w:sz w:val="18"/>
                <w:szCs w:val="18"/>
              </w:rPr>
            </w:pPr>
          </w:p>
        </w:tc>
        <w:tc>
          <w:tcPr>
            <w:tcW w:w="1985" w:type="dxa"/>
            <w:vAlign w:val="center"/>
          </w:tcPr>
          <w:p w:rsidR="009756EE" w:rsidRDefault="009756EE">
            <w:pPr>
              <w:adjustRightInd w:val="0"/>
              <w:snapToGrid w:val="0"/>
              <w:jc w:val="center"/>
              <w:outlineLvl w:val="1"/>
              <w:rPr>
                <w:rFonts w:eastAsia="仿宋_GB2312"/>
                <w:sz w:val="18"/>
                <w:szCs w:val="18"/>
              </w:rPr>
            </w:pPr>
          </w:p>
        </w:tc>
        <w:tc>
          <w:tcPr>
            <w:tcW w:w="1893"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2195" w:type="dxa"/>
            <w:vAlign w:val="center"/>
          </w:tcPr>
          <w:p w:rsidR="009756EE" w:rsidRDefault="00B4319F">
            <w:pPr>
              <w:adjustRightInd w:val="0"/>
              <w:snapToGrid w:val="0"/>
              <w:jc w:val="center"/>
              <w:outlineLvl w:val="1"/>
              <w:rPr>
                <w:rFonts w:eastAsia="仿宋_GB2312"/>
              </w:rPr>
            </w:pPr>
            <w:r>
              <w:rPr>
                <w:rFonts w:eastAsia="仿宋_GB2312" w:hint="eastAsia"/>
              </w:rPr>
              <w:t>5</w:t>
            </w:r>
          </w:p>
        </w:tc>
        <w:tc>
          <w:tcPr>
            <w:tcW w:w="1617" w:type="dxa"/>
            <w:vAlign w:val="center"/>
          </w:tcPr>
          <w:p w:rsidR="009756EE" w:rsidRDefault="009756EE">
            <w:pPr>
              <w:adjustRightInd w:val="0"/>
              <w:snapToGrid w:val="0"/>
              <w:jc w:val="center"/>
              <w:outlineLvl w:val="1"/>
              <w:rPr>
                <w:rFonts w:eastAsia="仿宋_GB2312"/>
                <w:sz w:val="18"/>
                <w:szCs w:val="18"/>
              </w:rPr>
            </w:pPr>
          </w:p>
        </w:tc>
        <w:tc>
          <w:tcPr>
            <w:tcW w:w="1985" w:type="dxa"/>
            <w:vAlign w:val="center"/>
          </w:tcPr>
          <w:p w:rsidR="009756EE" w:rsidRDefault="009756EE">
            <w:pPr>
              <w:adjustRightInd w:val="0"/>
              <w:snapToGrid w:val="0"/>
              <w:jc w:val="center"/>
              <w:outlineLvl w:val="1"/>
              <w:rPr>
                <w:rFonts w:eastAsia="仿宋_GB2312"/>
                <w:sz w:val="18"/>
                <w:szCs w:val="18"/>
              </w:rPr>
            </w:pPr>
          </w:p>
        </w:tc>
        <w:tc>
          <w:tcPr>
            <w:tcW w:w="1893" w:type="dxa"/>
          </w:tcPr>
          <w:p w:rsidR="009756EE" w:rsidRDefault="009756EE">
            <w:pPr>
              <w:adjustRightInd w:val="0"/>
              <w:snapToGrid w:val="0"/>
              <w:jc w:val="center"/>
              <w:outlineLvl w:val="1"/>
              <w:rPr>
                <w:rFonts w:eastAsia="仿宋_GB2312"/>
                <w:sz w:val="18"/>
                <w:szCs w:val="18"/>
              </w:rPr>
            </w:pPr>
          </w:p>
        </w:tc>
      </w:tr>
    </w:tbl>
    <w:p w:rsidR="009756EE" w:rsidRDefault="009756EE">
      <w:pPr>
        <w:snapToGrid w:val="0"/>
        <w:jc w:val="left"/>
        <w:outlineLvl w:val="0"/>
        <w:rPr>
          <w:rFonts w:eastAsia="黑体"/>
          <w:sz w:val="28"/>
        </w:rPr>
      </w:pPr>
      <w:bookmarkStart w:id="95" w:name="_Toc524433054"/>
    </w:p>
    <w:p w:rsidR="009756EE" w:rsidRDefault="009756EE">
      <w:pPr>
        <w:snapToGrid w:val="0"/>
        <w:jc w:val="left"/>
        <w:outlineLvl w:val="0"/>
        <w:rPr>
          <w:rFonts w:eastAsia="黑体"/>
          <w:sz w:val="28"/>
        </w:rPr>
      </w:pPr>
    </w:p>
    <w:p w:rsidR="009756EE" w:rsidRDefault="009756EE">
      <w:pPr>
        <w:snapToGrid w:val="0"/>
        <w:jc w:val="left"/>
        <w:outlineLvl w:val="0"/>
        <w:rPr>
          <w:rFonts w:eastAsia="黑体"/>
          <w:sz w:val="28"/>
        </w:rPr>
      </w:pPr>
    </w:p>
    <w:p w:rsidR="009756EE" w:rsidRDefault="009756EE">
      <w:pPr>
        <w:snapToGrid w:val="0"/>
        <w:jc w:val="left"/>
        <w:outlineLvl w:val="0"/>
        <w:rPr>
          <w:rFonts w:eastAsia="黑体"/>
          <w:sz w:val="28"/>
        </w:rPr>
      </w:pPr>
    </w:p>
    <w:p w:rsidR="009756EE" w:rsidRDefault="009756EE">
      <w:pPr>
        <w:snapToGrid w:val="0"/>
        <w:jc w:val="left"/>
        <w:outlineLvl w:val="0"/>
        <w:rPr>
          <w:rFonts w:eastAsia="黑体"/>
          <w:sz w:val="28"/>
        </w:rPr>
      </w:pPr>
    </w:p>
    <w:p w:rsidR="009756EE" w:rsidRDefault="009756EE">
      <w:pPr>
        <w:snapToGrid w:val="0"/>
        <w:jc w:val="left"/>
        <w:outlineLvl w:val="0"/>
        <w:rPr>
          <w:rFonts w:eastAsia="黑体"/>
          <w:sz w:val="28"/>
        </w:rPr>
      </w:pPr>
    </w:p>
    <w:p w:rsidR="009756EE" w:rsidRDefault="009756EE">
      <w:pPr>
        <w:snapToGrid w:val="0"/>
        <w:jc w:val="left"/>
        <w:outlineLvl w:val="0"/>
        <w:rPr>
          <w:rFonts w:eastAsia="黑体"/>
          <w:sz w:val="28"/>
        </w:rPr>
      </w:pPr>
    </w:p>
    <w:p w:rsidR="009756EE" w:rsidRDefault="009756EE">
      <w:pPr>
        <w:snapToGrid w:val="0"/>
        <w:jc w:val="left"/>
        <w:outlineLvl w:val="0"/>
        <w:rPr>
          <w:rFonts w:eastAsia="黑体"/>
          <w:sz w:val="28"/>
        </w:rPr>
      </w:pPr>
    </w:p>
    <w:p w:rsidR="009756EE" w:rsidRDefault="009756EE">
      <w:pPr>
        <w:snapToGrid w:val="0"/>
        <w:jc w:val="left"/>
        <w:outlineLvl w:val="0"/>
        <w:rPr>
          <w:rFonts w:eastAsia="黑体"/>
          <w:sz w:val="28"/>
        </w:rPr>
      </w:pPr>
    </w:p>
    <w:p w:rsidR="009756EE" w:rsidRDefault="009756EE">
      <w:pPr>
        <w:snapToGrid w:val="0"/>
        <w:jc w:val="left"/>
        <w:outlineLvl w:val="0"/>
        <w:rPr>
          <w:rFonts w:eastAsia="黑体"/>
          <w:sz w:val="28"/>
        </w:rPr>
      </w:pPr>
    </w:p>
    <w:p w:rsidR="009756EE" w:rsidRDefault="009756EE">
      <w:pPr>
        <w:snapToGrid w:val="0"/>
        <w:jc w:val="left"/>
        <w:outlineLvl w:val="0"/>
        <w:rPr>
          <w:rFonts w:eastAsia="黑体"/>
          <w:sz w:val="28"/>
        </w:rPr>
      </w:pPr>
    </w:p>
    <w:p w:rsidR="009756EE" w:rsidRDefault="009756EE">
      <w:pPr>
        <w:snapToGrid w:val="0"/>
        <w:jc w:val="left"/>
        <w:outlineLvl w:val="0"/>
        <w:rPr>
          <w:rFonts w:eastAsia="黑体"/>
          <w:sz w:val="28"/>
        </w:rPr>
      </w:pPr>
    </w:p>
    <w:p w:rsidR="009756EE" w:rsidRDefault="009756EE">
      <w:pPr>
        <w:snapToGrid w:val="0"/>
        <w:jc w:val="left"/>
        <w:outlineLvl w:val="0"/>
        <w:rPr>
          <w:rFonts w:eastAsia="黑体"/>
          <w:sz w:val="28"/>
        </w:rPr>
      </w:pPr>
    </w:p>
    <w:p w:rsidR="009756EE" w:rsidRDefault="009756EE">
      <w:pPr>
        <w:snapToGrid w:val="0"/>
        <w:jc w:val="left"/>
        <w:outlineLvl w:val="0"/>
        <w:rPr>
          <w:rFonts w:eastAsia="黑体"/>
          <w:sz w:val="28"/>
        </w:rPr>
      </w:pPr>
    </w:p>
    <w:p w:rsidR="009756EE" w:rsidRDefault="009756EE">
      <w:pPr>
        <w:snapToGrid w:val="0"/>
        <w:jc w:val="left"/>
        <w:outlineLvl w:val="0"/>
        <w:rPr>
          <w:rFonts w:eastAsia="黑体"/>
          <w:sz w:val="28"/>
        </w:rPr>
      </w:pPr>
    </w:p>
    <w:p w:rsidR="009756EE" w:rsidRDefault="009756EE">
      <w:pPr>
        <w:snapToGrid w:val="0"/>
        <w:jc w:val="left"/>
        <w:outlineLvl w:val="0"/>
        <w:rPr>
          <w:rFonts w:eastAsia="黑体"/>
          <w:sz w:val="28"/>
        </w:rPr>
      </w:pPr>
    </w:p>
    <w:p w:rsidR="009756EE" w:rsidRDefault="009756EE">
      <w:pPr>
        <w:snapToGrid w:val="0"/>
        <w:jc w:val="left"/>
        <w:outlineLvl w:val="0"/>
        <w:rPr>
          <w:rFonts w:eastAsia="黑体"/>
          <w:sz w:val="28"/>
        </w:rPr>
      </w:pPr>
    </w:p>
    <w:p w:rsidR="009756EE" w:rsidRDefault="009756EE">
      <w:pPr>
        <w:snapToGrid w:val="0"/>
        <w:jc w:val="left"/>
        <w:outlineLvl w:val="0"/>
        <w:rPr>
          <w:rFonts w:eastAsia="黑体"/>
          <w:sz w:val="28"/>
        </w:rPr>
      </w:pPr>
    </w:p>
    <w:p w:rsidR="009756EE" w:rsidRDefault="00B4319F">
      <w:pPr>
        <w:snapToGrid w:val="0"/>
        <w:jc w:val="left"/>
        <w:outlineLvl w:val="0"/>
        <w:rPr>
          <w:rFonts w:eastAsia="黑体"/>
          <w:sz w:val="28"/>
        </w:rPr>
      </w:pPr>
      <w:r>
        <w:rPr>
          <w:rFonts w:eastAsia="黑体"/>
          <w:sz w:val="28"/>
        </w:rPr>
        <w:lastRenderedPageBreak/>
        <w:t>附录</w:t>
      </w:r>
      <w:bookmarkEnd w:id="95"/>
      <w:r>
        <w:rPr>
          <w:rFonts w:eastAsia="黑体" w:hint="eastAsia"/>
          <w:sz w:val="28"/>
        </w:rPr>
        <w:t>C</w:t>
      </w:r>
    </w:p>
    <w:p w:rsidR="009756EE" w:rsidRDefault="00B4319F">
      <w:pPr>
        <w:snapToGrid w:val="0"/>
        <w:spacing w:line="360" w:lineRule="auto"/>
        <w:jc w:val="center"/>
        <w:rPr>
          <w:rFonts w:eastAsia="黑体"/>
          <w:sz w:val="28"/>
        </w:rPr>
      </w:pPr>
      <w:bookmarkStart w:id="96" w:name="_Toc372622833"/>
      <w:bookmarkStart w:id="97" w:name="_Toc406958710"/>
      <w:bookmarkStart w:id="98" w:name="_Toc372413722"/>
      <w:bookmarkStart w:id="99" w:name="_Toc406547165"/>
      <w:r>
        <w:rPr>
          <w:rFonts w:eastAsia="黑体"/>
          <w:sz w:val="28"/>
          <w:szCs w:val="28"/>
        </w:rPr>
        <w:t>校准证书</w:t>
      </w:r>
      <w:bookmarkEnd w:id="96"/>
      <w:r>
        <w:rPr>
          <w:rFonts w:eastAsia="黑体" w:hint="eastAsia"/>
          <w:sz w:val="28"/>
          <w:szCs w:val="28"/>
        </w:rPr>
        <w:t>结果页（参考）</w:t>
      </w:r>
      <w:r>
        <w:rPr>
          <w:rFonts w:eastAsia="黑体"/>
          <w:sz w:val="28"/>
        </w:rPr>
        <w:t>格式</w:t>
      </w:r>
      <w:bookmarkEnd w:id="97"/>
    </w:p>
    <w:tbl>
      <w:tblPr>
        <w:tblStyle w:val="ae"/>
        <w:tblW w:w="8891" w:type="dxa"/>
        <w:jc w:val="center"/>
        <w:tblLook w:val="04A0"/>
      </w:tblPr>
      <w:tblGrid>
        <w:gridCol w:w="1266"/>
        <w:gridCol w:w="1551"/>
        <w:gridCol w:w="2205"/>
        <w:gridCol w:w="2145"/>
        <w:gridCol w:w="1724"/>
      </w:tblGrid>
      <w:tr w:rsidR="009756EE">
        <w:trPr>
          <w:trHeight w:val="283"/>
          <w:jc w:val="center"/>
        </w:trPr>
        <w:tc>
          <w:tcPr>
            <w:tcW w:w="1266" w:type="dxa"/>
            <w:vMerge w:val="restart"/>
            <w:vAlign w:val="center"/>
          </w:tcPr>
          <w:p w:rsidR="009756EE" w:rsidRDefault="00B4319F">
            <w:pPr>
              <w:adjustRightInd w:val="0"/>
              <w:snapToGrid w:val="0"/>
              <w:spacing w:line="360" w:lineRule="auto"/>
              <w:ind w:right="11"/>
              <w:jc w:val="center"/>
              <w:outlineLvl w:val="1"/>
              <w:rPr>
                <w:rFonts w:ascii="宋体" w:hAnsi="宋体" w:cs="宋体"/>
                <w:szCs w:val="21"/>
              </w:rPr>
            </w:pPr>
            <w:r>
              <w:rPr>
                <w:rFonts w:ascii="宋体" w:hAnsi="宋体" w:cs="宋体" w:hint="eastAsia"/>
                <w:szCs w:val="21"/>
              </w:rPr>
              <w:t>温度示值误差</w:t>
            </w:r>
          </w:p>
        </w:tc>
        <w:tc>
          <w:tcPr>
            <w:tcW w:w="1551" w:type="dxa"/>
            <w:vAlign w:val="center"/>
          </w:tcPr>
          <w:p w:rsidR="009756EE" w:rsidRDefault="00B4319F">
            <w:pPr>
              <w:adjustRightInd w:val="0"/>
              <w:snapToGrid w:val="0"/>
              <w:spacing w:line="360" w:lineRule="auto"/>
              <w:ind w:right="11"/>
              <w:jc w:val="center"/>
              <w:outlineLvl w:val="1"/>
              <w:rPr>
                <w:rFonts w:ascii="宋体" w:hAnsi="宋体" w:cs="宋体"/>
                <w:szCs w:val="21"/>
              </w:rPr>
            </w:pPr>
            <w:r>
              <w:rPr>
                <w:rFonts w:ascii="宋体" w:hAnsi="宋体" w:cs="宋体" w:hint="eastAsia"/>
                <w:szCs w:val="21"/>
              </w:rPr>
              <w:t>校准温度</w:t>
            </w:r>
            <w:r>
              <w:rPr>
                <w:rFonts w:hint="eastAsia"/>
                <w:szCs w:val="21"/>
              </w:rPr>
              <w:t>/</w:t>
            </w:r>
            <w:r>
              <w:rPr>
                <w:rFonts w:hint="eastAsia"/>
                <w:szCs w:val="21"/>
              </w:rPr>
              <w:t>℃</w:t>
            </w:r>
          </w:p>
        </w:tc>
        <w:tc>
          <w:tcPr>
            <w:tcW w:w="2205" w:type="dxa"/>
          </w:tcPr>
          <w:p w:rsidR="009756EE" w:rsidRDefault="00B4319F">
            <w:pPr>
              <w:adjustRightInd w:val="0"/>
              <w:snapToGrid w:val="0"/>
              <w:spacing w:line="360" w:lineRule="auto"/>
              <w:ind w:right="11"/>
              <w:jc w:val="center"/>
              <w:outlineLvl w:val="1"/>
              <w:rPr>
                <w:rFonts w:ascii="宋体" w:hAnsi="宋体" w:cs="宋体"/>
                <w:szCs w:val="21"/>
              </w:rPr>
            </w:pPr>
            <w:r>
              <w:rPr>
                <w:rFonts w:ascii="宋体" w:hAnsi="宋体" w:cs="宋体" w:hint="eastAsia"/>
                <w:szCs w:val="21"/>
              </w:rPr>
              <w:t>炉内热电偶</w:t>
            </w:r>
          </w:p>
          <w:p w:rsidR="009756EE" w:rsidRDefault="00B4319F">
            <w:pPr>
              <w:adjustRightInd w:val="0"/>
              <w:snapToGrid w:val="0"/>
              <w:spacing w:line="360" w:lineRule="auto"/>
              <w:ind w:right="11"/>
              <w:jc w:val="center"/>
              <w:outlineLvl w:val="1"/>
              <w:rPr>
                <w:rFonts w:ascii="宋体" w:hAnsi="宋体" w:cs="宋体"/>
                <w:szCs w:val="21"/>
              </w:rPr>
            </w:pPr>
            <w:r>
              <w:rPr>
                <w:rFonts w:ascii="宋体" w:hAnsi="宋体" w:cs="宋体" w:hint="eastAsia"/>
                <w:szCs w:val="21"/>
              </w:rPr>
              <w:t>测量误差</w:t>
            </w:r>
            <w:r>
              <w:rPr>
                <w:rFonts w:hint="eastAsia"/>
                <w:szCs w:val="21"/>
              </w:rPr>
              <w:t>/</w:t>
            </w:r>
            <w:r>
              <w:rPr>
                <w:rFonts w:hint="eastAsia"/>
                <w:szCs w:val="21"/>
              </w:rPr>
              <w:t>℃</w:t>
            </w:r>
          </w:p>
        </w:tc>
        <w:tc>
          <w:tcPr>
            <w:tcW w:w="2145" w:type="dxa"/>
          </w:tcPr>
          <w:p w:rsidR="009756EE" w:rsidRDefault="00B4319F">
            <w:pPr>
              <w:adjustRightInd w:val="0"/>
              <w:snapToGrid w:val="0"/>
              <w:spacing w:line="360" w:lineRule="auto"/>
              <w:ind w:right="11"/>
              <w:jc w:val="center"/>
              <w:outlineLvl w:val="1"/>
              <w:rPr>
                <w:rFonts w:ascii="宋体" w:hAnsi="宋体" w:cs="宋体"/>
                <w:szCs w:val="21"/>
              </w:rPr>
            </w:pPr>
            <w:r>
              <w:rPr>
                <w:rFonts w:ascii="宋体" w:hAnsi="宋体" w:cs="宋体" w:hint="eastAsia"/>
                <w:szCs w:val="21"/>
              </w:rPr>
              <w:t>试样中心热电偶</w:t>
            </w:r>
          </w:p>
          <w:p w:rsidR="009756EE" w:rsidRDefault="00B4319F">
            <w:pPr>
              <w:adjustRightInd w:val="0"/>
              <w:snapToGrid w:val="0"/>
              <w:spacing w:line="360" w:lineRule="auto"/>
              <w:ind w:right="11"/>
              <w:jc w:val="center"/>
              <w:outlineLvl w:val="1"/>
              <w:rPr>
                <w:rFonts w:ascii="宋体" w:hAnsi="宋体" w:cs="宋体"/>
                <w:szCs w:val="21"/>
              </w:rPr>
            </w:pPr>
            <w:r>
              <w:rPr>
                <w:rFonts w:ascii="宋体" w:hAnsi="宋体" w:cs="宋体" w:hint="eastAsia"/>
                <w:szCs w:val="21"/>
              </w:rPr>
              <w:t>测量误差</w:t>
            </w:r>
            <w:r>
              <w:rPr>
                <w:rFonts w:hint="eastAsia"/>
                <w:szCs w:val="21"/>
              </w:rPr>
              <w:t>/</w:t>
            </w:r>
            <w:r>
              <w:rPr>
                <w:rFonts w:hint="eastAsia"/>
                <w:szCs w:val="21"/>
              </w:rPr>
              <w:t>℃</w:t>
            </w:r>
          </w:p>
        </w:tc>
        <w:tc>
          <w:tcPr>
            <w:tcW w:w="1724" w:type="dxa"/>
          </w:tcPr>
          <w:p w:rsidR="009756EE" w:rsidRDefault="00B4319F">
            <w:pPr>
              <w:adjustRightInd w:val="0"/>
              <w:snapToGrid w:val="0"/>
              <w:spacing w:line="360" w:lineRule="auto"/>
              <w:ind w:right="11"/>
              <w:jc w:val="center"/>
              <w:outlineLvl w:val="1"/>
              <w:rPr>
                <w:rFonts w:ascii="宋体" w:hAnsi="宋体" w:cs="宋体"/>
                <w:szCs w:val="21"/>
              </w:rPr>
            </w:pPr>
            <w:r>
              <w:rPr>
                <w:rFonts w:ascii="宋体" w:hAnsi="宋体" w:cs="宋体" w:hint="eastAsia"/>
                <w:szCs w:val="21"/>
              </w:rPr>
              <w:t>试样表面热电偶</w:t>
            </w:r>
          </w:p>
          <w:p w:rsidR="009756EE" w:rsidRDefault="00B4319F">
            <w:pPr>
              <w:adjustRightInd w:val="0"/>
              <w:snapToGrid w:val="0"/>
              <w:spacing w:line="360" w:lineRule="auto"/>
              <w:ind w:right="11"/>
              <w:jc w:val="center"/>
              <w:outlineLvl w:val="1"/>
              <w:rPr>
                <w:rFonts w:ascii="宋体" w:hAnsi="宋体" w:cs="宋体"/>
                <w:szCs w:val="21"/>
              </w:rPr>
            </w:pPr>
            <w:r>
              <w:rPr>
                <w:rFonts w:ascii="宋体" w:hAnsi="宋体" w:cs="宋体" w:hint="eastAsia"/>
                <w:szCs w:val="21"/>
              </w:rPr>
              <w:t>测量误差</w:t>
            </w:r>
            <w:r>
              <w:rPr>
                <w:rFonts w:hint="eastAsia"/>
                <w:szCs w:val="21"/>
              </w:rPr>
              <w:t>/</w:t>
            </w:r>
            <w:r>
              <w:rPr>
                <w:rFonts w:hint="eastAsia"/>
                <w:szCs w:val="21"/>
              </w:rPr>
              <w:t>℃</w:t>
            </w:r>
          </w:p>
        </w:tc>
      </w:tr>
      <w:tr w:rsidR="009756EE">
        <w:trPr>
          <w:trHeight w:val="283"/>
          <w:jc w:val="center"/>
        </w:trPr>
        <w:tc>
          <w:tcPr>
            <w:tcW w:w="1266" w:type="dxa"/>
            <w:vMerge/>
            <w:vAlign w:val="center"/>
          </w:tcPr>
          <w:p w:rsidR="009756EE" w:rsidRDefault="009756EE">
            <w:pPr>
              <w:adjustRightInd w:val="0"/>
              <w:snapToGrid w:val="0"/>
              <w:spacing w:line="360" w:lineRule="auto"/>
              <w:ind w:right="11"/>
              <w:jc w:val="center"/>
              <w:outlineLvl w:val="1"/>
              <w:rPr>
                <w:rFonts w:ascii="宋体" w:hAnsi="宋体" w:cs="宋体"/>
                <w:szCs w:val="21"/>
              </w:rPr>
            </w:pPr>
          </w:p>
        </w:tc>
        <w:tc>
          <w:tcPr>
            <w:tcW w:w="1551" w:type="dxa"/>
          </w:tcPr>
          <w:p w:rsidR="009756EE" w:rsidRDefault="00B4319F">
            <w:pPr>
              <w:adjustRightInd w:val="0"/>
              <w:snapToGrid w:val="0"/>
              <w:spacing w:line="360" w:lineRule="auto"/>
              <w:ind w:right="11"/>
              <w:jc w:val="center"/>
              <w:outlineLvl w:val="1"/>
              <w:rPr>
                <w:rFonts w:ascii="宋体" w:hAnsi="宋体" w:cs="宋体"/>
                <w:szCs w:val="21"/>
              </w:rPr>
            </w:pPr>
            <w:r>
              <w:rPr>
                <w:rFonts w:ascii="宋体" w:hAnsi="宋体" w:cs="宋体" w:hint="eastAsia"/>
                <w:szCs w:val="21"/>
              </w:rPr>
              <w:t>650</w:t>
            </w:r>
          </w:p>
        </w:tc>
        <w:tc>
          <w:tcPr>
            <w:tcW w:w="2205" w:type="dxa"/>
          </w:tcPr>
          <w:p w:rsidR="009756EE" w:rsidRDefault="009756EE">
            <w:pPr>
              <w:adjustRightInd w:val="0"/>
              <w:snapToGrid w:val="0"/>
              <w:spacing w:line="360" w:lineRule="auto"/>
              <w:ind w:right="11"/>
              <w:jc w:val="center"/>
              <w:outlineLvl w:val="1"/>
              <w:rPr>
                <w:rFonts w:ascii="宋体" w:hAnsi="宋体" w:cs="宋体"/>
                <w:szCs w:val="21"/>
              </w:rPr>
            </w:pPr>
          </w:p>
        </w:tc>
        <w:tc>
          <w:tcPr>
            <w:tcW w:w="2145" w:type="dxa"/>
          </w:tcPr>
          <w:p w:rsidR="009756EE" w:rsidRDefault="009756EE">
            <w:pPr>
              <w:adjustRightInd w:val="0"/>
              <w:snapToGrid w:val="0"/>
              <w:spacing w:line="360" w:lineRule="auto"/>
              <w:ind w:right="11"/>
              <w:jc w:val="center"/>
              <w:outlineLvl w:val="1"/>
              <w:rPr>
                <w:rFonts w:ascii="宋体" w:hAnsi="宋体" w:cs="宋体"/>
                <w:szCs w:val="21"/>
              </w:rPr>
            </w:pPr>
          </w:p>
        </w:tc>
        <w:tc>
          <w:tcPr>
            <w:tcW w:w="1724" w:type="dxa"/>
          </w:tcPr>
          <w:p w:rsidR="009756EE" w:rsidRDefault="009756EE">
            <w:pPr>
              <w:adjustRightInd w:val="0"/>
              <w:snapToGrid w:val="0"/>
              <w:spacing w:line="360" w:lineRule="auto"/>
              <w:ind w:right="11"/>
              <w:jc w:val="center"/>
              <w:outlineLvl w:val="1"/>
              <w:rPr>
                <w:rFonts w:ascii="宋体" w:hAnsi="宋体" w:cs="宋体"/>
                <w:szCs w:val="21"/>
              </w:rPr>
            </w:pPr>
          </w:p>
        </w:tc>
      </w:tr>
      <w:tr w:rsidR="009756EE">
        <w:trPr>
          <w:trHeight w:val="368"/>
          <w:jc w:val="center"/>
        </w:trPr>
        <w:tc>
          <w:tcPr>
            <w:tcW w:w="1266" w:type="dxa"/>
            <w:vMerge/>
            <w:vAlign w:val="center"/>
          </w:tcPr>
          <w:p w:rsidR="009756EE" w:rsidRDefault="009756EE">
            <w:pPr>
              <w:adjustRightInd w:val="0"/>
              <w:snapToGrid w:val="0"/>
              <w:spacing w:line="360" w:lineRule="auto"/>
              <w:ind w:right="11"/>
              <w:jc w:val="center"/>
              <w:outlineLvl w:val="1"/>
              <w:rPr>
                <w:rFonts w:ascii="宋体" w:hAnsi="宋体" w:cs="宋体"/>
                <w:szCs w:val="21"/>
              </w:rPr>
            </w:pPr>
          </w:p>
        </w:tc>
        <w:tc>
          <w:tcPr>
            <w:tcW w:w="1551" w:type="dxa"/>
          </w:tcPr>
          <w:p w:rsidR="009756EE" w:rsidRDefault="00B4319F">
            <w:pPr>
              <w:adjustRightInd w:val="0"/>
              <w:snapToGrid w:val="0"/>
              <w:spacing w:line="360" w:lineRule="auto"/>
              <w:ind w:right="11"/>
              <w:jc w:val="center"/>
              <w:outlineLvl w:val="1"/>
              <w:rPr>
                <w:rFonts w:ascii="宋体" w:hAnsi="宋体" w:cs="宋体"/>
                <w:szCs w:val="21"/>
              </w:rPr>
            </w:pPr>
            <w:r>
              <w:rPr>
                <w:rFonts w:ascii="宋体" w:hAnsi="宋体" w:cs="宋体" w:hint="eastAsia"/>
                <w:szCs w:val="21"/>
              </w:rPr>
              <w:t>700</w:t>
            </w:r>
          </w:p>
        </w:tc>
        <w:tc>
          <w:tcPr>
            <w:tcW w:w="2205" w:type="dxa"/>
          </w:tcPr>
          <w:p w:rsidR="009756EE" w:rsidRDefault="009756EE">
            <w:pPr>
              <w:adjustRightInd w:val="0"/>
              <w:snapToGrid w:val="0"/>
              <w:spacing w:line="360" w:lineRule="auto"/>
              <w:ind w:right="11"/>
              <w:jc w:val="center"/>
              <w:outlineLvl w:val="1"/>
              <w:rPr>
                <w:rFonts w:ascii="宋体" w:hAnsi="宋体" w:cs="宋体"/>
                <w:szCs w:val="21"/>
              </w:rPr>
            </w:pPr>
          </w:p>
        </w:tc>
        <w:tc>
          <w:tcPr>
            <w:tcW w:w="2145" w:type="dxa"/>
          </w:tcPr>
          <w:p w:rsidR="009756EE" w:rsidRDefault="009756EE">
            <w:pPr>
              <w:adjustRightInd w:val="0"/>
              <w:snapToGrid w:val="0"/>
              <w:spacing w:line="360" w:lineRule="auto"/>
              <w:ind w:right="11"/>
              <w:jc w:val="center"/>
              <w:outlineLvl w:val="1"/>
              <w:rPr>
                <w:rFonts w:ascii="宋体" w:hAnsi="宋体" w:cs="宋体"/>
                <w:szCs w:val="21"/>
              </w:rPr>
            </w:pPr>
          </w:p>
        </w:tc>
        <w:tc>
          <w:tcPr>
            <w:tcW w:w="1724" w:type="dxa"/>
          </w:tcPr>
          <w:p w:rsidR="009756EE" w:rsidRDefault="009756EE">
            <w:pPr>
              <w:adjustRightInd w:val="0"/>
              <w:snapToGrid w:val="0"/>
              <w:spacing w:line="360" w:lineRule="auto"/>
              <w:ind w:right="11"/>
              <w:jc w:val="center"/>
              <w:outlineLvl w:val="1"/>
              <w:rPr>
                <w:rFonts w:ascii="宋体" w:hAnsi="宋体" w:cs="宋体"/>
                <w:szCs w:val="21"/>
              </w:rPr>
            </w:pPr>
          </w:p>
        </w:tc>
      </w:tr>
      <w:tr w:rsidR="009756EE">
        <w:trPr>
          <w:trHeight w:val="283"/>
          <w:jc w:val="center"/>
        </w:trPr>
        <w:tc>
          <w:tcPr>
            <w:tcW w:w="1266" w:type="dxa"/>
            <w:vMerge/>
            <w:vAlign w:val="center"/>
          </w:tcPr>
          <w:p w:rsidR="009756EE" w:rsidRDefault="009756EE">
            <w:pPr>
              <w:adjustRightInd w:val="0"/>
              <w:snapToGrid w:val="0"/>
              <w:spacing w:line="360" w:lineRule="auto"/>
              <w:ind w:right="11"/>
              <w:jc w:val="center"/>
              <w:outlineLvl w:val="1"/>
              <w:rPr>
                <w:rFonts w:ascii="宋体" w:hAnsi="宋体" w:cs="宋体"/>
                <w:szCs w:val="21"/>
              </w:rPr>
            </w:pPr>
          </w:p>
        </w:tc>
        <w:tc>
          <w:tcPr>
            <w:tcW w:w="1551" w:type="dxa"/>
          </w:tcPr>
          <w:p w:rsidR="009756EE" w:rsidRDefault="00B4319F">
            <w:pPr>
              <w:adjustRightInd w:val="0"/>
              <w:snapToGrid w:val="0"/>
              <w:spacing w:line="360" w:lineRule="auto"/>
              <w:ind w:right="11"/>
              <w:jc w:val="center"/>
              <w:outlineLvl w:val="1"/>
              <w:rPr>
                <w:rFonts w:ascii="宋体" w:hAnsi="宋体" w:cs="宋体"/>
                <w:szCs w:val="21"/>
              </w:rPr>
            </w:pPr>
            <w:r>
              <w:rPr>
                <w:rFonts w:ascii="宋体" w:hAnsi="宋体" w:cs="宋体" w:hint="eastAsia"/>
                <w:szCs w:val="21"/>
              </w:rPr>
              <w:t>750</w:t>
            </w:r>
          </w:p>
        </w:tc>
        <w:tc>
          <w:tcPr>
            <w:tcW w:w="2205" w:type="dxa"/>
          </w:tcPr>
          <w:p w:rsidR="009756EE" w:rsidRDefault="009756EE">
            <w:pPr>
              <w:adjustRightInd w:val="0"/>
              <w:snapToGrid w:val="0"/>
              <w:spacing w:line="360" w:lineRule="auto"/>
              <w:ind w:right="11"/>
              <w:jc w:val="center"/>
              <w:outlineLvl w:val="1"/>
              <w:rPr>
                <w:rFonts w:ascii="宋体" w:hAnsi="宋体" w:cs="宋体"/>
                <w:szCs w:val="21"/>
              </w:rPr>
            </w:pPr>
          </w:p>
        </w:tc>
        <w:tc>
          <w:tcPr>
            <w:tcW w:w="2145" w:type="dxa"/>
          </w:tcPr>
          <w:p w:rsidR="009756EE" w:rsidRDefault="009756EE">
            <w:pPr>
              <w:adjustRightInd w:val="0"/>
              <w:snapToGrid w:val="0"/>
              <w:spacing w:line="360" w:lineRule="auto"/>
              <w:ind w:right="11"/>
              <w:jc w:val="center"/>
              <w:outlineLvl w:val="1"/>
              <w:rPr>
                <w:rFonts w:ascii="宋体" w:hAnsi="宋体" w:cs="宋体"/>
                <w:szCs w:val="21"/>
              </w:rPr>
            </w:pPr>
          </w:p>
        </w:tc>
        <w:tc>
          <w:tcPr>
            <w:tcW w:w="1724" w:type="dxa"/>
          </w:tcPr>
          <w:p w:rsidR="009756EE" w:rsidRDefault="009756EE">
            <w:pPr>
              <w:adjustRightInd w:val="0"/>
              <w:snapToGrid w:val="0"/>
              <w:spacing w:line="360" w:lineRule="auto"/>
              <w:ind w:right="11"/>
              <w:jc w:val="center"/>
              <w:outlineLvl w:val="1"/>
              <w:rPr>
                <w:rFonts w:ascii="宋体" w:hAnsi="宋体" w:cs="宋体"/>
                <w:szCs w:val="21"/>
              </w:rPr>
            </w:pPr>
          </w:p>
        </w:tc>
      </w:tr>
      <w:tr w:rsidR="009756EE">
        <w:trPr>
          <w:trHeight w:val="283"/>
          <w:jc w:val="center"/>
        </w:trPr>
        <w:tc>
          <w:tcPr>
            <w:tcW w:w="1266" w:type="dxa"/>
            <w:vMerge/>
            <w:vAlign w:val="center"/>
          </w:tcPr>
          <w:p w:rsidR="009756EE" w:rsidRDefault="009756EE">
            <w:pPr>
              <w:adjustRightInd w:val="0"/>
              <w:snapToGrid w:val="0"/>
              <w:spacing w:line="360" w:lineRule="auto"/>
              <w:ind w:right="11"/>
              <w:jc w:val="center"/>
              <w:outlineLvl w:val="1"/>
              <w:rPr>
                <w:rFonts w:ascii="宋体" w:hAnsi="宋体" w:cs="宋体"/>
                <w:szCs w:val="21"/>
              </w:rPr>
            </w:pPr>
          </w:p>
        </w:tc>
        <w:tc>
          <w:tcPr>
            <w:tcW w:w="1551" w:type="dxa"/>
          </w:tcPr>
          <w:p w:rsidR="009756EE" w:rsidRDefault="00B4319F">
            <w:pPr>
              <w:adjustRightInd w:val="0"/>
              <w:snapToGrid w:val="0"/>
              <w:spacing w:line="360" w:lineRule="auto"/>
              <w:ind w:right="11"/>
              <w:jc w:val="center"/>
              <w:outlineLvl w:val="1"/>
              <w:rPr>
                <w:rFonts w:ascii="宋体" w:hAnsi="宋体" w:cs="宋体"/>
                <w:szCs w:val="21"/>
              </w:rPr>
            </w:pPr>
            <w:r>
              <w:rPr>
                <w:rFonts w:ascii="宋体" w:hAnsi="宋体" w:cs="宋体" w:hint="eastAsia"/>
                <w:szCs w:val="21"/>
              </w:rPr>
              <w:t>800</w:t>
            </w:r>
          </w:p>
        </w:tc>
        <w:tc>
          <w:tcPr>
            <w:tcW w:w="2205" w:type="dxa"/>
          </w:tcPr>
          <w:p w:rsidR="009756EE" w:rsidRDefault="009756EE">
            <w:pPr>
              <w:adjustRightInd w:val="0"/>
              <w:snapToGrid w:val="0"/>
              <w:spacing w:line="360" w:lineRule="auto"/>
              <w:ind w:right="11"/>
              <w:jc w:val="center"/>
              <w:outlineLvl w:val="1"/>
              <w:rPr>
                <w:rFonts w:ascii="宋体" w:hAnsi="宋体" w:cs="宋体"/>
                <w:szCs w:val="21"/>
              </w:rPr>
            </w:pPr>
          </w:p>
        </w:tc>
        <w:tc>
          <w:tcPr>
            <w:tcW w:w="2145" w:type="dxa"/>
          </w:tcPr>
          <w:p w:rsidR="009756EE" w:rsidRDefault="009756EE">
            <w:pPr>
              <w:adjustRightInd w:val="0"/>
              <w:snapToGrid w:val="0"/>
              <w:spacing w:line="360" w:lineRule="auto"/>
              <w:ind w:right="11"/>
              <w:jc w:val="center"/>
              <w:outlineLvl w:val="1"/>
              <w:rPr>
                <w:rFonts w:ascii="宋体" w:hAnsi="宋体" w:cs="宋体"/>
                <w:szCs w:val="21"/>
              </w:rPr>
            </w:pPr>
          </w:p>
        </w:tc>
        <w:tc>
          <w:tcPr>
            <w:tcW w:w="1724" w:type="dxa"/>
          </w:tcPr>
          <w:p w:rsidR="009756EE" w:rsidRDefault="009756EE">
            <w:pPr>
              <w:adjustRightInd w:val="0"/>
              <w:snapToGrid w:val="0"/>
              <w:spacing w:line="360" w:lineRule="auto"/>
              <w:ind w:right="11"/>
              <w:jc w:val="center"/>
              <w:outlineLvl w:val="1"/>
              <w:rPr>
                <w:rFonts w:ascii="宋体" w:hAnsi="宋体" w:cs="宋体"/>
                <w:szCs w:val="21"/>
              </w:rPr>
            </w:pPr>
          </w:p>
        </w:tc>
      </w:tr>
      <w:tr w:rsidR="009756EE">
        <w:trPr>
          <w:trHeight w:val="283"/>
          <w:jc w:val="center"/>
        </w:trPr>
        <w:tc>
          <w:tcPr>
            <w:tcW w:w="1266" w:type="dxa"/>
            <w:vMerge/>
            <w:vAlign w:val="center"/>
          </w:tcPr>
          <w:p w:rsidR="009756EE" w:rsidRDefault="009756EE">
            <w:pPr>
              <w:adjustRightInd w:val="0"/>
              <w:snapToGrid w:val="0"/>
              <w:spacing w:line="360" w:lineRule="auto"/>
              <w:ind w:right="11"/>
              <w:jc w:val="center"/>
              <w:outlineLvl w:val="1"/>
              <w:rPr>
                <w:rFonts w:ascii="宋体" w:hAnsi="宋体" w:cs="宋体"/>
                <w:szCs w:val="21"/>
              </w:rPr>
            </w:pPr>
          </w:p>
        </w:tc>
        <w:tc>
          <w:tcPr>
            <w:tcW w:w="1551" w:type="dxa"/>
          </w:tcPr>
          <w:p w:rsidR="009756EE" w:rsidRDefault="00B4319F">
            <w:pPr>
              <w:adjustRightInd w:val="0"/>
              <w:snapToGrid w:val="0"/>
              <w:spacing w:line="360" w:lineRule="auto"/>
              <w:ind w:right="11"/>
              <w:jc w:val="center"/>
              <w:outlineLvl w:val="1"/>
              <w:rPr>
                <w:rFonts w:ascii="宋体" w:hAnsi="宋体" w:cs="宋体"/>
                <w:szCs w:val="21"/>
              </w:rPr>
            </w:pPr>
            <w:r>
              <w:rPr>
                <w:rFonts w:ascii="宋体" w:hAnsi="宋体" w:cs="宋体" w:hint="eastAsia"/>
                <w:szCs w:val="21"/>
              </w:rPr>
              <w:t>850</w:t>
            </w:r>
          </w:p>
        </w:tc>
        <w:tc>
          <w:tcPr>
            <w:tcW w:w="2205" w:type="dxa"/>
          </w:tcPr>
          <w:p w:rsidR="009756EE" w:rsidRDefault="009756EE">
            <w:pPr>
              <w:adjustRightInd w:val="0"/>
              <w:snapToGrid w:val="0"/>
              <w:spacing w:line="360" w:lineRule="auto"/>
              <w:ind w:right="11"/>
              <w:jc w:val="center"/>
              <w:outlineLvl w:val="1"/>
              <w:rPr>
                <w:rFonts w:ascii="宋体" w:hAnsi="宋体" w:cs="宋体"/>
                <w:szCs w:val="21"/>
              </w:rPr>
            </w:pPr>
          </w:p>
        </w:tc>
        <w:tc>
          <w:tcPr>
            <w:tcW w:w="2145" w:type="dxa"/>
          </w:tcPr>
          <w:p w:rsidR="009756EE" w:rsidRDefault="009756EE">
            <w:pPr>
              <w:adjustRightInd w:val="0"/>
              <w:snapToGrid w:val="0"/>
              <w:spacing w:line="360" w:lineRule="auto"/>
              <w:ind w:right="11"/>
              <w:jc w:val="center"/>
              <w:outlineLvl w:val="1"/>
              <w:rPr>
                <w:rFonts w:ascii="宋体" w:hAnsi="宋体" w:cs="宋体"/>
                <w:szCs w:val="21"/>
              </w:rPr>
            </w:pPr>
          </w:p>
        </w:tc>
        <w:tc>
          <w:tcPr>
            <w:tcW w:w="1724" w:type="dxa"/>
          </w:tcPr>
          <w:p w:rsidR="009756EE" w:rsidRDefault="009756EE">
            <w:pPr>
              <w:adjustRightInd w:val="0"/>
              <w:snapToGrid w:val="0"/>
              <w:spacing w:line="360" w:lineRule="auto"/>
              <w:ind w:right="11"/>
              <w:jc w:val="center"/>
              <w:outlineLvl w:val="1"/>
              <w:rPr>
                <w:rFonts w:ascii="宋体" w:hAnsi="宋体" w:cs="宋体"/>
                <w:szCs w:val="21"/>
              </w:rPr>
            </w:pPr>
          </w:p>
        </w:tc>
      </w:tr>
      <w:tr w:rsidR="009756EE">
        <w:trPr>
          <w:trHeight w:val="283"/>
          <w:jc w:val="center"/>
        </w:trPr>
        <w:tc>
          <w:tcPr>
            <w:tcW w:w="1266" w:type="dxa"/>
            <w:vMerge/>
            <w:vAlign w:val="center"/>
          </w:tcPr>
          <w:p w:rsidR="009756EE" w:rsidRDefault="009756EE">
            <w:pPr>
              <w:adjustRightInd w:val="0"/>
              <w:snapToGrid w:val="0"/>
              <w:spacing w:line="360" w:lineRule="auto"/>
              <w:ind w:right="11"/>
              <w:jc w:val="center"/>
              <w:outlineLvl w:val="1"/>
              <w:rPr>
                <w:rFonts w:ascii="宋体" w:hAnsi="宋体" w:cs="宋体"/>
                <w:szCs w:val="21"/>
              </w:rPr>
            </w:pPr>
          </w:p>
        </w:tc>
        <w:tc>
          <w:tcPr>
            <w:tcW w:w="1551" w:type="dxa"/>
          </w:tcPr>
          <w:p w:rsidR="009756EE" w:rsidRDefault="009756EE">
            <w:pPr>
              <w:adjustRightInd w:val="0"/>
              <w:snapToGrid w:val="0"/>
              <w:spacing w:line="360" w:lineRule="auto"/>
              <w:ind w:right="11"/>
              <w:jc w:val="center"/>
              <w:outlineLvl w:val="1"/>
              <w:rPr>
                <w:rFonts w:ascii="宋体" w:hAnsi="宋体" w:cs="宋体"/>
                <w:szCs w:val="21"/>
              </w:rPr>
            </w:pPr>
          </w:p>
        </w:tc>
        <w:tc>
          <w:tcPr>
            <w:tcW w:w="2205" w:type="dxa"/>
          </w:tcPr>
          <w:p w:rsidR="009756EE" w:rsidRDefault="009756EE">
            <w:pPr>
              <w:adjustRightInd w:val="0"/>
              <w:snapToGrid w:val="0"/>
              <w:spacing w:line="360" w:lineRule="auto"/>
              <w:ind w:right="11"/>
              <w:jc w:val="center"/>
              <w:outlineLvl w:val="1"/>
              <w:rPr>
                <w:rFonts w:ascii="宋体" w:hAnsi="宋体" w:cs="宋体"/>
                <w:szCs w:val="21"/>
              </w:rPr>
            </w:pPr>
          </w:p>
        </w:tc>
        <w:tc>
          <w:tcPr>
            <w:tcW w:w="2145" w:type="dxa"/>
          </w:tcPr>
          <w:p w:rsidR="009756EE" w:rsidRDefault="009756EE">
            <w:pPr>
              <w:adjustRightInd w:val="0"/>
              <w:snapToGrid w:val="0"/>
              <w:spacing w:line="360" w:lineRule="auto"/>
              <w:ind w:right="11"/>
              <w:jc w:val="center"/>
              <w:outlineLvl w:val="1"/>
              <w:rPr>
                <w:rFonts w:ascii="宋体" w:hAnsi="宋体" w:cs="宋体"/>
                <w:szCs w:val="21"/>
              </w:rPr>
            </w:pPr>
          </w:p>
        </w:tc>
        <w:tc>
          <w:tcPr>
            <w:tcW w:w="1724" w:type="dxa"/>
          </w:tcPr>
          <w:p w:rsidR="009756EE" w:rsidRDefault="009756EE">
            <w:pPr>
              <w:adjustRightInd w:val="0"/>
              <w:snapToGrid w:val="0"/>
              <w:spacing w:line="360" w:lineRule="auto"/>
              <w:ind w:right="11"/>
              <w:jc w:val="center"/>
              <w:outlineLvl w:val="1"/>
              <w:rPr>
                <w:rFonts w:ascii="宋体" w:hAnsi="宋体" w:cs="宋体"/>
                <w:szCs w:val="21"/>
              </w:rPr>
            </w:pPr>
          </w:p>
        </w:tc>
      </w:tr>
      <w:tr w:rsidR="009756EE">
        <w:trPr>
          <w:trHeight w:val="454"/>
          <w:jc w:val="center"/>
        </w:trPr>
        <w:tc>
          <w:tcPr>
            <w:tcW w:w="1266" w:type="dxa"/>
            <w:vMerge w:val="restart"/>
            <w:vAlign w:val="center"/>
          </w:tcPr>
          <w:p w:rsidR="009756EE" w:rsidRDefault="00B4319F">
            <w:pPr>
              <w:adjustRightInd w:val="0"/>
              <w:snapToGrid w:val="0"/>
              <w:spacing w:line="360" w:lineRule="auto"/>
              <w:ind w:right="11"/>
              <w:jc w:val="center"/>
              <w:outlineLvl w:val="1"/>
              <w:rPr>
                <w:rFonts w:ascii="宋体" w:hAnsi="宋体" w:cs="宋体"/>
                <w:szCs w:val="21"/>
              </w:rPr>
            </w:pPr>
            <w:r>
              <w:rPr>
                <w:rFonts w:ascii="宋体" w:hAnsi="宋体" w:cs="宋体" w:hint="eastAsia"/>
                <w:szCs w:val="21"/>
              </w:rPr>
              <w:t>炉壁温度</w:t>
            </w:r>
          </w:p>
        </w:tc>
        <w:tc>
          <w:tcPr>
            <w:tcW w:w="5901" w:type="dxa"/>
            <w:gridSpan w:val="3"/>
          </w:tcPr>
          <w:p w:rsidR="009756EE" w:rsidRDefault="00B4319F">
            <w:pPr>
              <w:adjustRightInd w:val="0"/>
              <w:snapToGrid w:val="0"/>
              <w:spacing w:line="360" w:lineRule="auto"/>
              <w:ind w:right="11"/>
              <w:jc w:val="center"/>
              <w:outlineLvl w:val="1"/>
              <w:rPr>
                <w:rFonts w:ascii="宋体" w:hAnsi="宋体" w:cs="宋体"/>
                <w:szCs w:val="21"/>
              </w:rPr>
            </w:pPr>
            <w:r>
              <w:rPr>
                <w:rFonts w:hint="eastAsia"/>
                <w:szCs w:val="21"/>
              </w:rPr>
              <w:t>炉壁垂轴线</w:t>
            </w:r>
            <w:r>
              <w:rPr>
                <w:rFonts w:asciiTheme="minorEastAsia" w:eastAsiaTheme="minorEastAsia" w:hAnsiTheme="minorEastAsia" w:hint="eastAsia"/>
                <w:szCs w:val="21"/>
              </w:rPr>
              <w:t>上的平均炉壁温度偏差量</w:t>
            </w:r>
            <w:r>
              <w:rPr>
                <w:rFonts w:hint="eastAsia"/>
                <w:szCs w:val="21"/>
              </w:rPr>
              <w:t>/%</w:t>
            </w:r>
          </w:p>
        </w:tc>
        <w:tc>
          <w:tcPr>
            <w:tcW w:w="1724" w:type="dxa"/>
          </w:tcPr>
          <w:p w:rsidR="009756EE" w:rsidRDefault="009756EE">
            <w:pPr>
              <w:adjustRightInd w:val="0"/>
              <w:snapToGrid w:val="0"/>
              <w:spacing w:line="360" w:lineRule="auto"/>
              <w:ind w:right="11"/>
              <w:jc w:val="center"/>
              <w:outlineLvl w:val="1"/>
              <w:rPr>
                <w:rFonts w:ascii="宋体" w:hAnsi="宋体" w:cs="宋体"/>
                <w:szCs w:val="21"/>
              </w:rPr>
            </w:pPr>
          </w:p>
        </w:tc>
      </w:tr>
      <w:tr w:rsidR="009756EE">
        <w:trPr>
          <w:trHeight w:val="454"/>
          <w:jc w:val="center"/>
        </w:trPr>
        <w:tc>
          <w:tcPr>
            <w:tcW w:w="1266" w:type="dxa"/>
            <w:vMerge/>
            <w:vAlign w:val="center"/>
          </w:tcPr>
          <w:p w:rsidR="009756EE" w:rsidRDefault="009756EE">
            <w:pPr>
              <w:adjustRightInd w:val="0"/>
              <w:snapToGrid w:val="0"/>
              <w:spacing w:line="360" w:lineRule="auto"/>
              <w:ind w:right="11"/>
              <w:jc w:val="center"/>
              <w:outlineLvl w:val="1"/>
              <w:rPr>
                <w:rFonts w:ascii="宋体" w:hAnsi="宋体" w:cs="宋体"/>
                <w:szCs w:val="21"/>
              </w:rPr>
            </w:pPr>
          </w:p>
        </w:tc>
        <w:tc>
          <w:tcPr>
            <w:tcW w:w="5901" w:type="dxa"/>
            <w:gridSpan w:val="3"/>
          </w:tcPr>
          <w:p w:rsidR="009756EE" w:rsidRDefault="00B4319F">
            <w:pPr>
              <w:adjustRightInd w:val="0"/>
              <w:snapToGrid w:val="0"/>
              <w:spacing w:line="360" w:lineRule="auto"/>
              <w:ind w:right="11"/>
              <w:jc w:val="center"/>
              <w:outlineLvl w:val="1"/>
              <w:rPr>
                <w:rFonts w:ascii="宋体" w:hAnsi="宋体" w:cs="宋体"/>
                <w:szCs w:val="21"/>
              </w:rPr>
            </w:pPr>
            <w:r>
              <w:rPr>
                <w:rFonts w:hint="eastAsia"/>
                <w:szCs w:val="21"/>
              </w:rPr>
              <w:t>炉壁垂轴线上</w:t>
            </w:r>
            <w:r>
              <w:rPr>
                <w:rFonts w:asciiTheme="minorEastAsia" w:eastAsiaTheme="minorEastAsia" w:hAnsiTheme="minorEastAsia" w:hint="eastAsia"/>
                <w:szCs w:val="21"/>
              </w:rPr>
              <w:t>同一位置的平均炉壁度温偏差量</w:t>
            </w:r>
            <w:r>
              <w:rPr>
                <w:rFonts w:hint="eastAsia"/>
                <w:szCs w:val="21"/>
              </w:rPr>
              <w:t>/%</w:t>
            </w:r>
          </w:p>
        </w:tc>
        <w:tc>
          <w:tcPr>
            <w:tcW w:w="1724" w:type="dxa"/>
          </w:tcPr>
          <w:p w:rsidR="009756EE" w:rsidRDefault="009756EE">
            <w:pPr>
              <w:adjustRightInd w:val="0"/>
              <w:snapToGrid w:val="0"/>
              <w:spacing w:line="360" w:lineRule="auto"/>
              <w:ind w:right="11"/>
              <w:jc w:val="center"/>
              <w:outlineLvl w:val="1"/>
              <w:rPr>
                <w:rFonts w:ascii="宋体" w:hAnsi="宋体" w:cs="宋体"/>
                <w:szCs w:val="21"/>
              </w:rPr>
            </w:pPr>
          </w:p>
        </w:tc>
      </w:tr>
      <w:tr w:rsidR="009756EE">
        <w:trPr>
          <w:trHeight w:val="454"/>
          <w:jc w:val="center"/>
        </w:trPr>
        <w:tc>
          <w:tcPr>
            <w:tcW w:w="1266" w:type="dxa"/>
            <w:vMerge/>
            <w:vAlign w:val="center"/>
          </w:tcPr>
          <w:p w:rsidR="009756EE" w:rsidRDefault="009756EE">
            <w:pPr>
              <w:adjustRightInd w:val="0"/>
              <w:snapToGrid w:val="0"/>
              <w:spacing w:line="360" w:lineRule="auto"/>
              <w:ind w:right="11"/>
              <w:jc w:val="center"/>
              <w:outlineLvl w:val="1"/>
              <w:rPr>
                <w:rFonts w:ascii="宋体" w:hAnsi="宋体" w:cs="宋体"/>
                <w:szCs w:val="21"/>
              </w:rPr>
            </w:pPr>
          </w:p>
        </w:tc>
        <w:tc>
          <w:tcPr>
            <w:tcW w:w="5901" w:type="dxa"/>
            <w:gridSpan w:val="3"/>
          </w:tcPr>
          <w:p w:rsidR="009756EE" w:rsidRDefault="00B4319F">
            <w:pPr>
              <w:adjustRightInd w:val="0"/>
              <w:snapToGrid w:val="0"/>
              <w:spacing w:line="360" w:lineRule="auto"/>
              <w:ind w:right="11"/>
              <w:jc w:val="center"/>
              <w:outlineLvl w:val="1"/>
              <w:rPr>
                <w:rFonts w:ascii="宋体" w:hAnsi="宋体" w:cs="宋体"/>
                <w:szCs w:val="21"/>
              </w:rPr>
            </w:pPr>
            <w:r>
              <w:rPr>
                <w:rFonts w:hint="eastAsia"/>
                <w:szCs w:val="21"/>
              </w:rPr>
              <w:t>炉壁垂轴线上中心点</w:t>
            </w:r>
            <w:r>
              <w:rPr>
                <w:rFonts w:hint="eastAsia"/>
                <w:szCs w:val="21"/>
              </w:rPr>
              <w:t>+</w:t>
            </w:r>
            <w:r>
              <w:rPr>
                <w:rFonts w:asciiTheme="minorEastAsia" w:eastAsiaTheme="minorEastAsia" w:hAnsiTheme="minorEastAsia" w:hint="eastAsia"/>
                <w:szCs w:val="21"/>
              </w:rPr>
              <w:t>30mm</w:t>
            </w:r>
            <w:r>
              <w:rPr>
                <w:rFonts w:hint="eastAsia"/>
                <w:szCs w:val="21"/>
              </w:rPr>
              <w:t>位置炉壁平均温度</w:t>
            </w:r>
            <w:r>
              <w:rPr>
                <w:rFonts w:hint="eastAsia"/>
                <w:szCs w:val="21"/>
              </w:rPr>
              <w:t>/</w:t>
            </w:r>
            <w:r>
              <w:rPr>
                <w:rFonts w:hint="eastAsia"/>
                <w:szCs w:val="21"/>
              </w:rPr>
              <w:t>℃</w:t>
            </w:r>
          </w:p>
        </w:tc>
        <w:tc>
          <w:tcPr>
            <w:tcW w:w="1724" w:type="dxa"/>
          </w:tcPr>
          <w:p w:rsidR="009756EE" w:rsidRDefault="009756EE">
            <w:pPr>
              <w:adjustRightInd w:val="0"/>
              <w:snapToGrid w:val="0"/>
              <w:spacing w:line="360" w:lineRule="auto"/>
              <w:ind w:right="11"/>
              <w:jc w:val="center"/>
              <w:outlineLvl w:val="1"/>
              <w:rPr>
                <w:rFonts w:ascii="宋体" w:hAnsi="宋体" w:cs="宋体"/>
                <w:szCs w:val="21"/>
              </w:rPr>
            </w:pPr>
          </w:p>
        </w:tc>
      </w:tr>
      <w:tr w:rsidR="009756EE">
        <w:trPr>
          <w:trHeight w:val="454"/>
          <w:jc w:val="center"/>
        </w:trPr>
        <w:tc>
          <w:tcPr>
            <w:tcW w:w="1266" w:type="dxa"/>
            <w:vMerge/>
            <w:vAlign w:val="center"/>
          </w:tcPr>
          <w:p w:rsidR="009756EE" w:rsidRDefault="009756EE">
            <w:pPr>
              <w:adjustRightInd w:val="0"/>
              <w:snapToGrid w:val="0"/>
              <w:spacing w:line="360" w:lineRule="auto"/>
              <w:ind w:right="11"/>
              <w:jc w:val="center"/>
              <w:outlineLvl w:val="1"/>
              <w:rPr>
                <w:rFonts w:ascii="宋体" w:hAnsi="宋体" w:cs="宋体"/>
                <w:szCs w:val="21"/>
              </w:rPr>
            </w:pPr>
          </w:p>
        </w:tc>
        <w:tc>
          <w:tcPr>
            <w:tcW w:w="5901" w:type="dxa"/>
            <w:gridSpan w:val="3"/>
          </w:tcPr>
          <w:p w:rsidR="009756EE" w:rsidRDefault="00B4319F">
            <w:pPr>
              <w:adjustRightInd w:val="0"/>
              <w:snapToGrid w:val="0"/>
              <w:spacing w:line="360" w:lineRule="auto"/>
              <w:ind w:right="11"/>
              <w:jc w:val="center"/>
              <w:outlineLvl w:val="1"/>
              <w:rPr>
                <w:rFonts w:ascii="宋体" w:hAnsi="宋体" w:cs="宋体"/>
                <w:szCs w:val="21"/>
              </w:rPr>
            </w:pPr>
            <w:r>
              <w:rPr>
                <w:rFonts w:hint="eastAsia"/>
                <w:szCs w:val="21"/>
              </w:rPr>
              <w:t>炉壁垂轴线上中心点</w:t>
            </w:r>
            <w:r>
              <w:rPr>
                <w:rFonts w:hint="eastAsia"/>
                <w:szCs w:val="21"/>
              </w:rPr>
              <w:t>-</w:t>
            </w:r>
            <w:r>
              <w:rPr>
                <w:rFonts w:asciiTheme="minorEastAsia" w:eastAsiaTheme="minorEastAsia" w:hAnsiTheme="minorEastAsia" w:hint="eastAsia"/>
                <w:szCs w:val="21"/>
              </w:rPr>
              <w:t>30mm</w:t>
            </w:r>
            <w:r>
              <w:rPr>
                <w:rFonts w:hint="eastAsia"/>
                <w:szCs w:val="21"/>
              </w:rPr>
              <w:t>位置炉壁平均温度</w:t>
            </w:r>
            <w:r>
              <w:rPr>
                <w:rFonts w:hint="eastAsia"/>
                <w:szCs w:val="21"/>
              </w:rPr>
              <w:t>/</w:t>
            </w:r>
            <w:r>
              <w:rPr>
                <w:rFonts w:hint="eastAsia"/>
                <w:szCs w:val="21"/>
              </w:rPr>
              <w:t>℃</w:t>
            </w:r>
          </w:p>
        </w:tc>
        <w:tc>
          <w:tcPr>
            <w:tcW w:w="1724" w:type="dxa"/>
          </w:tcPr>
          <w:p w:rsidR="009756EE" w:rsidRDefault="009756EE">
            <w:pPr>
              <w:adjustRightInd w:val="0"/>
              <w:snapToGrid w:val="0"/>
              <w:spacing w:line="360" w:lineRule="auto"/>
              <w:ind w:right="11"/>
              <w:jc w:val="center"/>
              <w:outlineLvl w:val="1"/>
              <w:rPr>
                <w:rFonts w:ascii="宋体" w:hAnsi="宋体" w:cs="宋体"/>
                <w:szCs w:val="21"/>
              </w:rPr>
            </w:pPr>
          </w:p>
        </w:tc>
      </w:tr>
      <w:tr w:rsidR="009756EE">
        <w:trPr>
          <w:trHeight w:val="454"/>
          <w:jc w:val="center"/>
        </w:trPr>
        <w:tc>
          <w:tcPr>
            <w:tcW w:w="1266" w:type="dxa"/>
            <w:vMerge w:val="restart"/>
            <w:vAlign w:val="center"/>
          </w:tcPr>
          <w:p w:rsidR="009756EE" w:rsidRDefault="00B4319F">
            <w:pPr>
              <w:adjustRightInd w:val="0"/>
              <w:snapToGrid w:val="0"/>
              <w:spacing w:line="360" w:lineRule="auto"/>
              <w:ind w:right="11"/>
              <w:jc w:val="center"/>
              <w:outlineLvl w:val="1"/>
              <w:rPr>
                <w:rFonts w:ascii="宋体" w:hAnsi="宋体" w:cs="宋体"/>
                <w:szCs w:val="21"/>
              </w:rPr>
            </w:pPr>
            <w:r>
              <w:rPr>
                <w:rFonts w:ascii="宋体" w:hAnsi="宋体" w:cs="宋体" w:hint="eastAsia"/>
                <w:szCs w:val="21"/>
              </w:rPr>
              <w:t>炉内高度/mm</w:t>
            </w:r>
          </w:p>
        </w:tc>
        <w:tc>
          <w:tcPr>
            <w:tcW w:w="3756" w:type="dxa"/>
            <w:gridSpan w:val="2"/>
            <w:vAlign w:val="center"/>
          </w:tcPr>
          <w:p w:rsidR="009756EE" w:rsidRDefault="00B4319F">
            <w:pPr>
              <w:adjustRightInd w:val="0"/>
              <w:snapToGrid w:val="0"/>
              <w:spacing w:line="360" w:lineRule="auto"/>
              <w:jc w:val="center"/>
              <w:outlineLvl w:val="1"/>
              <w:rPr>
                <w:rFonts w:ascii="宋体" w:hAnsi="宋体" w:cs="宋体"/>
                <w:szCs w:val="21"/>
              </w:rPr>
            </w:pPr>
            <w:r>
              <w:rPr>
                <w:rFonts w:eastAsia="仿宋_GB2312" w:hint="eastAsia"/>
                <w:szCs w:val="21"/>
              </w:rPr>
              <w:t>145</w:t>
            </w:r>
          </w:p>
        </w:tc>
        <w:tc>
          <w:tcPr>
            <w:tcW w:w="2145" w:type="dxa"/>
            <w:vMerge w:val="restart"/>
            <w:vAlign w:val="center"/>
          </w:tcPr>
          <w:p w:rsidR="009756EE" w:rsidRDefault="00B4319F">
            <w:pPr>
              <w:adjustRightInd w:val="0"/>
              <w:snapToGrid w:val="0"/>
              <w:spacing w:line="360" w:lineRule="auto"/>
              <w:jc w:val="center"/>
              <w:outlineLvl w:val="1"/>
              <w:rPr>
                <w:rFonts w:ascii="宋体" w:hAnsi="宋体" w:cs="宋体"/>
                <w:szCs w:val="21"/>
              </w:rPr>
            </w:pPr>
            <w:r>
              <w:rPr>
                <w:rFonts w:ascii="宋体" w:hAnsi="宋体" w:cs="宋体" w:hint="eastAsia"/>
                <w:szCs w:val="21"/>
              </w:rPr>
              <w:t>炉内温度</w:t>
            </w:r>
            <w:r>
              <w:rPr>
                <w:rFonts w:hint="eastAsia"/>
                <w:szCs w:val="21"/>
              </w:rPr>
              <w:t>/</w:t>
            </w:r>
            <w:r>
              <w:rPr>
                <w:rFonts w:hint="eastAsia"/>
                <w:szCs w:val="21"/>
              </w:rPr>
              <w:t>℃</w:t>
            </w:r>
          </w:p>
        </w:tc>
        <w:tc>
          <w:tcPr>
            <w:tcW w:w="1724"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1266" w:type="dxa"/>
            <w:vMerge/>
          </w:tcPr>
          <w:p w:rsidR="009756EE" w:rsidRDefault="009756EE">
            <w:pPr>
              <w:adjustRightInd w:val="0"/>
              <w:snapToGrid w:val="0"/>
              <w:spacing w:line="360" w:lineRule="auto"/>
              <w:ind w:right="11"/>
              <w:jc w:val="center"/>
              <w:outlineLvl w:val="1"/>
              <w:rPr>
                <w:rFonts w:ascii="宋体" w:hAnsi="宋体" w:cs="宋体"/>
                <w:szCs w:val="21"/>
              </w:rPr>
            </w:pPr>
          </w:p>
        </w:tc>
        <w:tc>
          <w:tcPr>
            <w:tcW w:w="3756" w:type="dxa"/>
            <w:gridSpan w:val="2"/>
            <w:vAlign w:val="center"/>
          </w:tcPr>
          <w:p w:rsidR="009756EE" w:rsidRDefault="00B4319F">
            <w:pPr>
              <w:adjustRightInd w:val="0"/>
              <w:snapToGrid w:val="0"/>
              <w:spacing w:line="360" w:lineRule="auto"/>
              <w:jc w:val="center"/>
              <w:outlineLvl w:val="1"/>
              <w:rPr>
                <w:rFonts w:ascii="宋体" w:hAnsi="宋体" w:cs="宋体"/>
                <w:szCs w:val="21"/>
              </w:rPr>
            </w:pPr>
            <w:r>
              <w:rPr>
                <w:rFonts w:eastAsia="仿宋_GB2312" w:hint="eastAsia"/>
                <w:szCs w:val="21"/>
              </w:rPr>
              <w:t>135</w:t>
            </w:r>
          </w:p>
        </w:tc>
        <w:tc>
          <w:tcPr>
            <w:tcW w:w="2145" w:type="dxa"/>
            <w:vMerge/>
            <w:vAlign w:val="center"/>
          </w:tcPr>
          <w:p w:rsidR="009756EE" w:rsidRDefault="009756EE">
            <w:pPr>
              <w:adjustRightInd w:val="0"/>
              <w:snapToGrid w:val="0"/>
              <w:spacing w:line="360" w:lineRule="auto"/>
              <w:jc w:val="center"/>
              <w:outlineLvl w:val="1"/>
              <w:rPr>
                <w:rFonts w:ascii="宋体" w:hAnsi="宋体" w:cs="宋体"/>
                <w:szCs w:val="21"/>
              </w:rPr>
            </w:pPr>
          </w:p>
        </w:tc>
        <w:tc>
          <w:tcPr>
            <w:tcW w:w="1724"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1266" w:type="dxa"/>
            <w:vMerge/>
          </w:tcPr>
          <w:p w:rsidR="009756EE" w:rsidRDefault="009756EE">
            <w:pPr>
              <w:adjustRightInd w:val="0"/>
              <w:snapToGrid w:val="0"/>
              <w:spacing w:line="360" w:lineRule="auto"/>
              <w:ind w:right="11"/>
              <w:jc w:val="center"/>
              <w:outlineLvl w:val="1"/>
              <w:rPr>
                <w:rFonts w:ascii="宋体" w:hAnsi="宋体" w:cs="宋体"/>
                <w:szCs w:val="21"/>
              </w:rPr>
            </w:pPr>
          </w:p>
        </w:tc>
        <w:tc>
          <w:tcPr>
            <w:tcW w:w="3756" w:type="dxa"/>
            <w:gridSpan w:val="2"/>
            <w:vAlign w:val="center"/>
          </w:tcPr>
          <w:p w:rsidR="009756EE" w:rsidRDefault="00B4319F">
            <w:pPr>
              <w:adjustRightInd w:val="0"/>
              <w:snapToGrid w:val="0"/>
              <w:spacing w:line="360" w:lineRule="auto"/>
              <w:jc w:val="center"/>
              <w:outlineLvl w:val="1"/>
              <w:rPr>
                <w:rFonts w:ascii="宋体" w:hAnsi="宋体" w:cs="宋体"/>
                <w:szCs w:val="21"/>
              </w:rPr>
            </w:pPr>
            <w:r>
              <w:rPr>
                <w:rFonts w:eastAsia="仿宋_GB2312" w:hint="eastAsia"/>
                <w:szCs w:val="21"/>
              </w:rPr>
              <w:t>125</w:t>
            </w:r>
          </w:p>
        </w:tc>
        <w:tc>
          <w:tcPr>
            <w:tcW w:w="2145" w:type="dxa"/>
            <w:vMerge/>
            <w:vAlign w:val="center"/>
          </w:tcPr>
          <w:p w:rsidR="009756EE" w:rsidRDefault="009756EE">
            <w:pPr>
              <w:adjustRightInd w:val="0"/>
              <w:snapToGrid w:val="0"/>
              <w:spacing w:line="360" w:lineRule="auto"/>
              <w:jc w:val="center"/>
              <w:outlineLvl w:val="1"/>
              <w:rPr>
                <w:rFonts w:ascii="宋体" w:hAnsi="宋体" w:cs="宋体"/>
                <w:szCs w:val="21"/>
              </w:rPr>
            </w:pPr>
          </w:p>
        </w:tc>
        <w:tc>
          <w:tcPr>
            <w:tcW w:w="1724"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1266" w:type="dxa"/>
            <w:vMerge/>
          </w:tcPr>
          <w:p w:rsidR="009756EE" w:rsidRDefault="009756EE">
            <w:pPr>
              <w:adjustRightInd w:val="0"/>
              <w:snapToGrid w:val="0"/>
              <w:spacing w:line="360" w:lineRule="auto"/>
              <w:ind w:right="11"/>
              <w:jc w:val="center"/>
              <w:outlineLvl w:val="1"/>
              <w:rPr>
                <w:rFonts w:ascii="宋体" w:hAnsi="宋体" w:cs="宋体"/>
                <w:szCs w:val="21"/>
              </w:rPr>
            </w:pPr>
          </w:p>
        </w:tc>
        <w:tc>
          <w:tcPr>
            <w:tcW w:w="3756" w:type="dxa"/>
            <w:gridSpan w:val="2"/>
            <w:vAlign w:val="center"/>
          </w:tcPr>
          <w:p w:rsidR="009756EE" w:rsidRDefault="00B4319F">
            <w:pPr>
              <w:adjustRightInd w:val="0"/>
              <w:snapToGrid w:val="0"/>
              <w:spacing w:line="360" w:lineRule="auto"/>
              <w:jc w:val="center"/>
              <w:outlineLvl w:val="1"/>
              <w:rPr>
                <w:rFonts w:ascii="宋体" w:hAnsi="宋体" w:cs="宋体"/>
                <w:szCs w:val="21"/>
              </w:rPr>
            </w:pPr>
            <w:r>
              <w:rPr>
                <w:rFonts w:eastAsia="仿宋_GB2312" w:hint="eastAsia"/>
                <w:szCs w:val="21"/>
              </w:rPr>
              <w:t>115</w:t>
            </w:r>
          </w:p>
        </w:tc>
        <w:tc>
          <w:tcPr>
            <w:tcW w:w="2145" w:type="dxa"/>
            <w:vMerge/>
            <w:vAlign w:val="center"/>
          </w:tcPr>
          <w:p w:rsidR="009756EE" w:rsidRDefault="009756EE">
            <w:pPr>
              <w:adjustRightInd w:val="0"/>
              <w:snapToGrid w:val="0"/>
              <w:spacing w:line="360" w:lineRule="auto"/>
              <w:jc w:val="center"/>
              <w:outlineLvl w:val="1"/>
              <w:rPr>
                <w:rFonts w:ascii="宋体" w:hAnsi="宋体" w:cs="宋体"/>
                <w:szCs w:val="21"/>
              </w:rPr>
            </w:pPr>
          </w:p>
        </w:tc>
        <w:tc>
          <w:tcPr>
            <w:tcW w:w="1724"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1266" w:type="dxa"/>
            <w:vMerge/>
          </w:tcPr>
          <w:p w:rsidR="009756EE" w:rsidRDefault="009756EE">
            <w:pPr>
              <w:adjustRightInd w:val="0"/>
              <w:snapToGrid w:val="0"/>
              <w:spacing w:line="360" w:lineRule="auto"/>
              <w:ind w:right="11"/>
              <w:jc w:val="center"/>
              <w:outlineLvl w:val="1"/>
              <w:rPr>
                <w:rFonts w:ascii="宋体" w:hAnsi="宋体" w:cs="宋体"/>
                <w:szCs w:val="21"/>
              </w:rPr>
            </w:pPr>
          </w:p>
        </w:tc>
        <w:tc>
          <w:tcPr>
            <w:tcW w:w="3756" w:type="dxa"/>
            <w:gridSpan w:val="2"/>
            <w:vAlign w:val="center"/>
          </w:tcPr>
          <w:p w:rsidR="009756EE" w:rsidRDefault="00B4319F">
            <w:pPr>
              <w:adjustRightInd w:val="0"/>
              <w:snapToGrid w:val="0"/>
              <w:spacing w:line="360" w:lineRule="auto"/>
              <w:jc w:val="center"/>
              <w:outlineLvl w:val="1"/>
              <w:rPr>
                <w:rFonts w:ascii="宋体" w:hAnsi="宋体" w:cs="宋体"/>
                <w:szCs w:val="21"/>
              </w:rPr>
            </w:pPr>
            <w:r>
              <w:rPr>
                <w:rFonts w:eastAsia="仿宋_GB2312" w:hint="eastAsia"/>
                <w:szCs w:val="21"/>
              </w:rPr>
              <w:t>105</w:t>
            </w:r>
          </w:p>
        </w:tc>
        <w:tc>
          <w:tcPr>
            <w:tcW w:w="2145" w:type="dxa"/>
            <w:vMerge/>
            <w:vAlign w:val="center"/>
          </w:tcPr>
          <w:p w:rsidR="009756EE" w:rsidRDefault="009756EE">
            <w:pPr>
              <w:adjustRightInd w:val="0"/>
              <w:snapToGrid w:val="0"/>
              <w:spacing w:line="360" w:lineRule="auto"/>
              <w:jc w:val="center"/>
              <w:outlineLvl w:val="1"/>
              <w:rPr>
                <w:rFonts w:ascii="宋体" w:hAnsi="宋体" w:cs="宋体"/>
                <w:szCs w:val="21"/>
              </w:rPr>
            </w:pPr>
          </w:p>
        </w:tc>
        <w:tc>
          <w:tcPr>
            <w:tcW w:w="1724"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1266" w:type="dxa"/>
            <w:vMerge/>
          </w:tcPr>
          <w:p w:rsidR="009756EE" w:rsidRDefault="009756EE">
            <w:pPr>
              <w:adjustRightInd w:val="0"/>
              <w:snapToGrid w:val="0"/>
              <w:spacing w:line="360" w:lineRule="auto"/>
              <w:ind w:right="11"/>
              <w:jc w:val="center"/>
              <w:outlineLvl w:val="1"/>
              <w:rPr>
                <w:rFonts w:ascii="宋体" w:hAnsi="宋体" w:cs="宋体"/>
                <w:szCs w:val="21"/>
              </w:rPr>
            </w:pPr>
          </w:p>
        </w:tc>
        <w:tc>
          <w:tcPr>
            <w:tcW w:w="3756" w:type="dxa"/>
            <w:gridSpan w:val="2"/>
            <w:vAlign w:val="center"/>
          </w:tcPr>
          <w:p w:rsidR="009756EE" w:rsidRDefault="00B4319F">
            <w:pPr>
              <w:adjustRightInd w:val="0"/>
              <w:snapToGrid w:val="0"/>
              <w:spacing w:line="360" w:lineRule="auto"/>
              <w:jc w:val="center"/>
              <w:outlineLvl w:val="1"/>
              <w:rPr>
                <w:rFonts w:ascii="宋体" w:hAnsi="宋体" w:cs="宋体"/>
                <w:szCs w:val="21"/>
              </w:rPr>
            </w:pPr>
            <w:r>
              <w:rPr>
                <w:rFonts w:eastAsia="仿宋_GB2312" w:hint="eastAsia"/>
                <w:szCs w:val="21"/>
              </w:rPr>
              <w:t>95</w:t>
            </w:r>
          </w:p>
        </w:tc>
        <w:tc>
          <w:tcPr>
            <w:tcW w:w="2145" w:type="dxa"/>
            <w:vMerge/>
            <w:vAlign w:val="center"/>
          </w:tcPr>
          <w:p w:rsidR="009756EE" w:rsidRDefault="009756EE">
            <w:pPr>
              <w:adjustRightInd w:val="0"/>
              <w:snapToGrid w:val="0"/>
              <w:spacing w:line="360" w:lineRule="auto"/>
              <w:jc w:val="center"/>
              <w:outlineLvl w:val="1"/>
              <w:rPr>
                <w:rFonts w:ascii="宋体" w:hAnsi="宋体" w:cs="宋体"/>
                <w:szCs w:val="21"/>
              </w:rPr>
            </w:pPr>
          </w:p>
        </w:tc>
        <w:tc>
          <w:tcPr>
            <w:tcW w:w="1724"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1266" w:type="dxa"/>
            <w:vMerge/>
          </w:tcPr>
          <w:p w:rsidR="009756EE" w:rsidRDefault="009756EE">
            <w:pPr>
              <w:adjustRightInd w:val="0"/>
              <w:snapToGrid w:val="0"/>
              <w:spacing w:line="360" w:lineRule="auto"/>
              <w:ind w:right="11"/>
              <w:jc w:val="center"/>
              <w:outlineLvl w:val="1"/>
              <w:rPr>
                <w:rFonts w:ascii="宋体" w:hAnsi="宋体" w:cs="宋体"/>
                <w:szCs w:val="21"/>
              </w:rPr>
            </w:pPr>
          </w:p>
        </w:tc>
        <w:tc>
          <w:tcPr>
            <w:tcW w:w="3756" w:type="dxa"/>
            <w:gridSpan w:val="2"/>
            <w:vAlign w:val="center"/>
          </w:tcPr>
          <w:p w:rsidR="009756EE" w:rsidRDefault="00B4319F">
            <w:pPr>
              <w:adjustRightInd w:val="0"/>
              <w:snapToGrid w:val="0"/>
              <w:spacing w:line="360" w:lineRule="auto"/>
              <w:jc w:val="center"/>
              <w:outlineLvl w:val="1"/>
              <w:rPr>
                <w:rFonts w:ascii="宋体" w:hAnsi="宋体" w:cs="宋体"/>
                <w:szCs w:val="21"/>
              </w:rPr>
            </w:pPr>
            <w:r>
              <w:rPr>
                <w:rFonts w:eastAsia="仿宋_GB2312" w:hint="eastAsia"/>
                <w:szCs w:val="21"/>
              </w:rPr>
              <w:t>85</w:t>
            </w:r>
          </w:p>
        </w:tc>
        <w:tc>
          <w:tcPr>
            <w:tcW w:w="2145" w:type="dxa"/>
            <w:vMerge/>
            <w:vAlign w:val="center"/>
          </w:tcPr>
          <w:p w:rsidR="009756EE" w:rsidRDefault="009756EE">
            <w:pPr>
              <w:adjustRightInd w:val="0"/>
              <w:snapToGrid w:val="0"/>
              <w:spacing w:line="360" w:lineRule="auto"/>
              <w:jc w:val="center"/>
              <w:outlineLvl w:val="1"/>
              <w:rPr>
                <w:rFonts w:ascii="宋体" w:hAnsi="宋体" w:cs="宋体"/>
                <w:szCs w:val="21"/>
              </w:rPr>
            </w:pPr>
          </w:p>
        </w:tc>
        <w:tc>
          <w:tcPr>
            <w:tcW w:w="1724"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1266" w:type="dxa"/>
            <w:vMerge/>
          </w:tcPr>
          <w:p w:rsidR="009756EE" w:rsidRDefault="009756EE">
            <w:pPr>
              <w:adjustRightInd w:val="0"/>
              <w:snapToGrid w:val="0"/>
              <w:spacing w:line="360" w:lineRule="auto"/>
              <w:ind w:right="11"/>
              <w:jc w:val="center"/>
              <w:outlineLvl w:val="1"/>
              <w:rPr>
                <w:rFonts w:ascii="宋体" w:hAnsi="宋体" w:cs="宋体"/>
                <w:szCs w:val="21"/>
              </w:rPr>
            </w:pPr>
          </w:p>
        </w:tc>
        <w:tc>
          <w:tcPr>
            <w:tcW w:w="3756" w:type="dxa"/>
            <w:gridSpan w:val="2"/>
            <w:vAlign w:val="center"/>
          </w:tcPr>
          <w:p w:rsidR="009756EE" w:rsidRDefault="00B4319F">
            <w:pPr>
              <w:adjustRightInd w:val="0"/>
              <w:snapToGrid w:val="0"/>
              <w:spacing w:line="360" w:lineRule="auto"/>
              <w:jc w:val="center"/>
              <w:outlineLvl w:val="1"/>
              <w:rPr>
                <w:rFonts w:ascii="宋体" w:hAnsi="宋体" w:cs="宋体"/>
                <w:szCs w:val="21"/>
              </w:rPr>
            </w:pPr>
            <w:r>
              <w:rPr>
                <w:rFonts w:eastAsia="仿宋_GB2312" w:hint="eastAsia"/>
                <w:szCs w:val="21"/>
              </w:rPr>
              <w:t>75</w:t>
            </w:r>
          </w:p>
        </w:tc>
        <w:tc>
          <w:tcPr>
            <w:tcW w:w="2145" w:type="dxa"/>
            <w:vMerge/>
            <w:vAlign w:val="center"/>
          </w:tcPr>
          <w:p w:rsidR="009756EE" w:rsidRDefault="009756EE">
            <w:pPr>
              <w:adjustRightInd w:val="0"/>
              <w:snapToGrid w:val="0"/>
              <w:spacing w:line="360" w:lineRule="auto"/>
              <w:jc w:val="center"/>
              <w:outlineLvl w:val="1"/>
              <w:rPr>
                <w:rFonts w:ascii="宋体" w:hAnsi="宋体" w:cs="宋体"/>
                <w:szCs w:val="21"/>
              </w:rPr>
            </w:pPr>
          </w:p>
        </w:tc>
        <w:tc>
          <w:tcPr>
            <w:tcW w:w="1724"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1266" w:type="dxa"/>
            <w:vMerge/>
          </w:tcPr>
          <w:p w:rsidR="009756EE" w:rsidRDefault="009756EE">
            <w:pPr>
              <w:adjustRightInd w:val="0"/>
              <w:snapToGrid w:val="0"/>
              <w:spacing w:line="360" w:lineRule="auto"/>
              <w:ind w:right="11"/>
              <w:jc w:val="center"/>
              <w:outlineLvl w:val="1"/>
              <w:rPr>
                <w:rFonts w:ascii="宋体" w:hAnsi="宋体" w:cs="宋体"/>
                <w:szCs w:val="21"/>
              </w:rPr>
            </w:pPr>
          </w:p>
        </w:tc>
        <w:tc>
          <w:tcPr>
            <w:tcW w:w="3756" w:type="dxa"/>
            <w:gridSpan w:val="2"/>
            <w:vAlign w:val="center"/>
          </w:tcPr>
          <w:p w:rsidR="009756EE" w:rsidRDefault="00B4319F">
            <w:pPr>
              <w:adjustRightInd w:val="0"/>
              <w:snapToGrid w:val="0"/>
              <w:spacing w:line="360" w:lineRule="auto"/>
              <w:jc w:val="center"/>
              <w:outlineLvl w:val="1"/>
              <w:rPr>
                <w:rFonts w:ascii="宋体" w:hAnsi="宋体" w:cs="宋体"/>
                <w:szCs w:val="21"/>
              </w:rPr>
            </w:pPr>
            <w:r>
              <w:rPr>
                <w:rFonts w:eastAsia="仿宋_GB2312" w:hint="eastAsia"/>
                <w:szCs w:val="21"/>
              </w:rPr>
              <w:t>65</w:t>
            </w:r>
          </w:p>
        </w:tc>
        <w:tc>
          <w:tcPr>
            <w:tcW w:w="2145" w:type="dxa"/>
            <w:vMerge/>
            <w:vAlign w:val="center"/>
          </w:tcPr>
          <w:p w:rsidR="009756EE" w:rsidRDefault="009756EE">
            <w:pPr>
              <w:adjustRightInd w:val="0"/>
              <w:snapToGrid w:val="0"/>
              <w:spacing w:line="360" w:lineRule="auto"/>
              <w:jc w:val="center"/>
              <w:outlineLvl w:val="1"/>
              <w:rPr>
                <w:rFonts w:ascii="宋体" w:hAnsi="宋体" w:cs="宋体"/>
                <w:szCs w:val="21"/>
              </w:rPr>
            </w:pPr>
          </w:p>
        </w:tc>
        <w:tc>
          <w:tcPr>
            <w:tcW w:w="1724"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1266" w:type="dxa"/>
            <w:vMerge/>
          </w:tcPr>
          <w:p w:rsidR="009756EE" w:rsidRDefault="009756EE">
            <w:pPr>
              <w:adjustRightInd w:val="0"/>
              <w:snapToGrid w:val="0"/>
              <w:spacing w:line="360" w:lineRule="auto"/>
              <w:ind w:right="11"/>
              <w:jc w:val="center"/>
              <w:outlineLvl w:val="1"/>
              <w:rPr>
                <w:rFonts w:ascii="宋体" w:hAnsi="宋体" w:cs="宋体"/>
                <w:szCs w:val="21"/>
              </w:rPr>
            </w:pPr>
          </w:p>
        </w:tc>
        <w:tc>
          <w:tcPr>
            <w:tcW w:w="3756" w:type="dxa"/>
            <w:gridSpan w:val="2"/>
            <w:vAlign w:val="center"/>
          </w:tcPr>
          <w:p w:rsidR="009756EE" w:rsidRDefault="00B4319F">
            <w:pPr>
              <w:adjustRightInd w:val="0"/>
              <w:snapToGrid w:val="0"/>
              <w:spacing w:line="360" w:lineRule="auto"/>
              <w:jc w:val="center"/>
              <w:outlineLvl w:val="1"/>
              <w:rPr>
                <w:rFonts w:ascii="宋体" w:hAnsi="宋体" w:cs="宋体"/>
                <w:szCs w:val="21"/>
              </w:rPr>
            </w:pPr>
            <w:r>
              <w:rPr>
                <w:rFonts w:eastAsia="仿宋_GB2312" w:hint="eastAsia"/>
                <w:szCs w:val="21"/>
              </w:rPr>
              <w:t>55</w:t>
            </w:r>
          </w:p>
        </w:tc>
        <w:tc>
          <w:tcPr>
            <w:tcW w:w="2145" w:type="dxa"/>
            <w:vMerge/>
            <w:vAlign w:val="center"/>
          </w:tcPr>
          <w:p w:rsidR="009756EE" w:rsidRDefault="009756EE">
            <w:pPr>
              <w:adjustRightInd w:val="0"/>
              <w:snapToGrid w:val="0"/>
              <w:spacing w:line="360" w:lineRule="auto"/>
              <w:jc w:val="center"/>
              <w:outlineLvl w:val="1"/>
              <w:rPr>
                <w:rFonts w:ascii="宋体" w:hAnsi="宋体" w:cs="宋体"/>
                <w:szCs w:val="21"/>
              </w:rPr>
            </w:pPr>
          </w:p>
        </w:tc>
        <w:tc>
          <w:tcPr>
            <w:tcW w:w="1724"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1266" w:type="dxa"/>
            <w:vMerge/>
          </w:tcPr>
          <w:p w:rsidR="009756EE" w:rsidRDefault="009756EE">
            <w:pPr>
              <w:adjustRightInd w:val="0"/>
              <w:snapToGrid w:val="0"/>
              <w:spacing w:line="360" w:lineRule="auto"/>
              <w:ind w:right="11"/>
              <w:jc w:val="center"/>
              <w:outlineLvl w:val="1"/>
              <w:rPr>
                <w:rFonts w:ascii="宋体" w:hAnsi="宋体" w:cs="宋体"/>
                <w:szCs w:val="21"/>
              </w:rPr>
            </w:pPr>
          </w:p>
        </w:tc>
        <w:tc>
          <w:tcPr>
            <w:tcW w:w="3756" w:type="dxa"/>
            <w:gridSpan w:val="2"/>
            <w:vAlign w:val="center"/>
          </w:tcPr>
          <w:p w:rsidR="009756EE" w:rsidRDefault="00B4319F">
            <w:pPr>
              <w:adjustRightInd w:val="0"/>
              <w:snapToGrid w:val="0"/>
              <w:spacing w:line="360" w:lineRule="auto"/>
              <w:jc w:val="center"/>
              <w:outlineLvl w:val="1"/>
              <w:rPr>
                <w:rFonts w:ascii="宋体" w:hAnsi="宋体" w:cs="宋体"/>
                <w:szCs w:val="21"/>
              </w:rPr>
            </w:pPr>
            <w:r>
              <w:rPr>
                <w:rFonts w:eastAsia="仿宋_GB2312" w:hint="eastAsia"/>
                <w:szCs w:val="21"/>
              </w:rPr>
              <w:t>45</w:t>
            </w:r>
          </w:p>
        </w:tc>
        <w:tc>
          <w:tcPr>
            <w:tcW w:w="2145" w:type="dxa"/>
            <w:vMerge/>
            <w:vAlign w:val="center"/>
          </w:tcPr>
          <w:p w:rsidR="009756EE" w:rsidRDefault="009756EE">
            <w:pPr>
              <w:adjustRightInd w:val="0"/>
              <w:snapToGrid w:val="0"/>
              <w:spacing w:line="360" w:lineRule="auto"/>
              <w:jc w:val="center"/>
              <w:outlineLvl w:val="1"/>
              <w:rPr>
                <w:rFonts w:ascii="宋体" w:hAnsi="宋体" w:cs="宋体"/>
                <w:szCs w:val="21"/>
              </w:rPr>
            </w:pPr>
          </w:p>
        </w:tc>
        <w:tc>
          <w:tcPr>
            <w:tcW w:w="1724"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1266" w:type="dxa"/>
            <w:vMerge/>
          </w:tcPr>
          <w:p w:rsidR="009756EE" w:rsidRDefault="009756EE">
            <w:pPr>
              <w:adjustRightInd w:val="0"/>
              <w:snapToGrid w:val="0"/>
              <w:spacing w:line="360" w:lineRule="auto"/>
              <w:ind w:right="11"/>
              <w:jc w:val="center"/>
              <w:outlineLvl w:val="1"/>
              <w:rPr>
                <w:rFonts w:ascii="宋体" w:hAnsi="宋体" w:cs="宋体"/>
                <w:szCs w:val="21"/>
              </w:rPr>
            </w:pPr>
          </w:p>
        </w:tc>
        <w:tc>
          <w:tcPr>
            <w:tcW w:w="3756" w:type="dxa"/>
            <w:gridSpan w:val="2"/>
            <w:vAlign w:val="center"/>
          </w:tcPr>
          <w:p w:rsidR="009756EE" w:rsidRDefault="00B4319F">
            <w:pPr>
              <w:adjustRightInd w:val="0"/>
              <w:snapToGrid w:val="0"/>
              <w:spacing w:line="360" w:lineRule="auto"/>
              <w:jc w:val="center"/>
              <w:outlineLvl w:val="1"/>
              <w:rPr>
                <w:rFonts w:ascii="宋体" w:hAnsi="宋体" w:cs="宋体"/>
                <w:szCs w:val="21"/>
              </w:rPr>
            </w:pPr>
            <w:r>
              <w:rPr>
                <w:rFonts w:eastAsia="仿宋_GB2312" w:hint="eastAsia"/>
                <w:szCs w:val="21"/>
              </w:rPr>
              <w:t>35</w:t>
            </w:r>
          </w:p>
        </w:tc>
        <w:tc>
          <w:tcPr>
            <w:tcW w:w="2145" w:type="dxa"/>
            <w:vMerge/>
            <w:vAlign w:val="center"/>
          </w:tcPr>
          <w:p w:rsidR="009756EE" w:rsidRDefault="009756EE">
            <w:pPr>
              <w:adjustRightInd w:val="0"/>
              <w:snapToGrid w:val="0"/>
              <w:spacing w:line="360" w:lineRule="auto"/>
              <w:jc w:val="center"/>
              <w:outlineLvl w:val="1"/>
              <w:rPr>
                <w:rFonts w:ascii="宋体" w:hAnsi="宋体" w:cs="宋体"/>
                <w:szCs w:val="21"/>
              </w:rPr>
            </w:pPr>
          </w:p>
        </w:tc>
        <w:tc>
          <w:tcPr>
            <w:tcW w:w="1724"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1266" w:type="dxa"/>
            <w:vMerge/>
          </w:tcPr>
          <w:p w:rsidR="009756EE" w:rsidRDefault="009756EE">
            <w:pPr>
              <w:adjustRightInd w:val="0"/>
              <w:snapToGrid w:val="0"/>
              <w:spacing w:line="360" w:lineRule="auto"/>
              <w:ind w:right="11"/>
              <w:jc w:val="center"/>
              <w:outlineLvl w:val="1"/>
              <w:rPr>
                <w:rFonts w:ascii="宋体" w:hAnsi="宋体" w:cs="宋体"/>
                <w:szCs w:val="21"/>
              </w:rPr>
            </w:pPr>
          </w:p>
        </w:tc>
        <w:tc>
          <w:tcPr>
            <w:tcW w:w="3756" w:type="dxa"/>
            <w:gridSpan w:val="2"/>
            <w:vAlign w:val="center"/>
          </w:tcPr>
          <w:p w:rsidR="009756EE" w:rsidRDefault="00B4319F">
            <w:pPr>
              <w:adjustRightInd w:val="0"/>
              <w:snapToGrid w:val="0"/>
              <w:spacing w:line="360" w:lineRule="auto"/>
              <w:jc w:val="center"/>
              <w:outlineLvl w:val="1"/>
              <w:rPr>
                <w:rFonts w:ascii="宋体" w:hAnsi="宋体" w:cs="宋体"/>
                <w:szCs w:val="21"/>
              </w:rPr>
            </w:pPr>
            <w:r>
              <w:rPr>
                <w:rFonts w:eastAsia="仿宋_GB2312" w:hint="eastAsia"/>
                <w:szCs w:val="21"/>
              </w:rPr>
              <w:t>25</w:t>
            </w:r>
          </w:p>
        </w:tc>
        <w:tc>
          <w:tcPr>
            <w:tcW w:w="2145" w:type="dxa"/>
            <w:vMerge/>
            <w:vAlign w:val="center"/>
          </w:tcPr>
          <w:p w:rsidR="009756EE" w:rsidRDefault="009756EE">
            <w:pPr>
              <w:adjustRightInd w:val="0"/>
              <w:snapToGrid w:val="0"/>
              <w:spacing w:line="360" w:lineRule="auto"/>
              <w:jc w:val="center"/>
              <w:outlineLvl w:val="1"/>
              <w:rPr>
                <w:rFonts w:ascii="宋体" w:hAnsi="宋体" w:cs="宋体"/>
                <w:szCs w:val="21"/>
              </w:rPr>
            </w:pPr>
          </w:p>
        </w:tc>
        <w:tc>
          <w:tcPr>
            <w:tcW w:w="1724"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1266" w:type="dxa"/>
            <w:vMerge/>
          </w:tcPr>
          <w:p w:rsidR="009756EE" w:rsidRDefault="009756EE">
            <w:pPr>
              <w:adjustRightInd w:val="0"/>
              <w:snapToGrid w:val="0"/>
              <w:spacing w:line="360" w:lineRule="auto"/>
              <w:ind w:right="11"/>
              <w:jc w:val="center"/>
              <w:outlineLvl w:val="1"/>
              <w:rPr>
                <w:rFonts w:ascii="宋体" w:hAnsi="宋体" w:cs="宋体"/>
                <w:szCs w:val="21"/>
              </w:rPr>
            </w:pPr>
          </w:p>
        </w:tc>
        <w:tc>
          <w:tcPr>
            <w:tcW w:w="3756" w:type="dxa"/>
            <w:gridSpan w:val="2"/>
            <w:vAlign w:val="center"/>
          </w:tcPr>
          <w:p w:rsidR="009756EE" w:rsidRDefault="00B4319F">
            <w:pPr>
              <w:adjustRightInd w:val="0"/>
              <w:snapToGrid w:val="0"/>
              <w:spacing w:line="360" w:lineRule="auto"/>
              <w:jc w:val="center"/>
              <w:outlineLvl w:val="1"/>
              <w:rPr>
                <w:rFonts w:eastAsia="仿宋_GB2312"/>
                <w:szCs w:val="21"/>
              </w:rPr>
            </w:pPr>
            <w:r>
              <w:rPr>
                <w:rFonts w:eastAsia="仿宋_GB2312" w:hint="eastAsia"/>
                <w:szCs w:val="21"/>
              </w:rPr>
              <w:t>15</w:t>
            </w:r>
          </w:p>
        </w:tc>
        <w:tc>
          <w:tcPr>
            <w:tcW w:w="2145" w:type="dxa"/>
            <w:vMerge/>
            <w:vAlign w:val="center"/>
          </w:tcPr>
          <w:p w:rsidR="009756EE" w:rsidRDefault="009756EE">
            <w:pPr>
              <w:adjustRightInd w:val="0"/>
              <w:snapToGrid w:val="0"/>
              <w:spacing w:line="360" w:lineRule="auto"/>
              <w:jc w:val="center"/>
              <w:outlineLvl w:val="1"/>
              <w:rPr>
                <w:rFonts w:eastAsia="仿宋_GB2312"/>
                <w:szCs w:val="21"/>
              </w:rPr>
            </w:pPr>
          </w:p>
        </w:tc>
        <w:tc>
          <w:tcPr>
            <w:tcW w:w="1724" w:type="dxa"/>
          </w:tcPr>
          <w:p w:rsidR="009756EE" w:rsidRDefault="009756EE">
            <w:pPr>
              <w:adjustRightInd w:val="0"/>
              <w:snapToGrid w:val="0"/>
              <w:jc w:val="center"/>
              <w:outlineLvl w:val="1"/>
              <w:rPr>
                <w:rFonts w:eastAsia="仿宋_GB2312"/>
                <w:sz w:val="18"/>
                <w:szCs w:val="18"/>
              </w:rPr>
            </w:pPr>
          </w:p>
        </w:tc>
      </w:tr>
      <w:tr w:rsidR="009756EE">
        <w:trPr>
          <w:trHeight w:val="454"/>
          <w:jc w:val="center"/>
        </w:trPr>
        <w:tc>
          <w:tcPr>
            <w:tcW w:w="1266" w:type="dxa"/>
            <w:vMerge/>
          </w:tcPr>
          <w:p w:rsidR="009756EE" w:rsidRDefault="009756EE">
            <w:pPr>
              <w:adjustRightInd w:val="0"/>
              <w:snapToGrid w:val="0"/>
              <w:spacing w:line="360" w:lineRule="auto"/>
              <w:ind w:right="11"/>
              <w:jc w:val="center"/>
              <w:outlineLvl w:val="1"/>
              <w:rPr>
                <w:rFonts w:ascii="宋体" w:hAnsi="宋体" w:cs="宋体"/>
                <w:szCs w:val="21"/>
              </w:rPr>
            </w:pPr>
          </w:p>
        </w:tc>
        <w:tc>
          <w:tcPr>
            <w:tcW w:w="3756" w:type="dxa"/>
            <w:gridSpan w:val="2"/>
            <w:vAlign w:val="center"/>
          </w:tcPr>
          <w:p w:rsidR="009756EE" w:rsidRDefault="00B4319F">
            <w:pPr>
              <w:adjustRightInd w:val="0"/>
              <w:snapToGrid w:val="0"/>
              <w:spacing w:line="360" w:lineRule="auto"/>
              <w:jc w:val="center"/>
              <w:outlineLvl w:val="1"/>
              <w:rPr>
                <w:rFonts w:eastAsia="仿宋_GB2312"/>
                <w:szCs w:val="21"/>
              </w:rPr>
            </w:pPr>
            <w:r>
              <w:rPr>
                <w:rFonts w:eastAsia="仿宋_GB2312" w:hint="eastAsia"/>
                <w:szCs w:val="21"/>
              </w:rPr>
              <w:t>5</w:t>
            </w:r>
          </w:p>
        </w:tc>
        <w:tc>
          <w:tcPr>
            <w:tcW w:w="2145" w:type="dxa"/>
            <w:vMerge/>
            <w:vAlign w:val="center"/>
          </w:tcPr>
          <w:p w:rsidR="009756EE" w:rsidRDefault="009756EE">
            <w:pPr>
              <w:adjustRightInd w:val="0"/>
              <w:snapToGrid w:val="0"/>
              <w:spacing w:line="360" w:lineRule="auto"/>
              <w:jc w:val="center"/>
              <w:outlineLvl w:val="1"/>
              <w:rPr>
                <w:rFonts w:eastAsia="仿宋_GB2312"/>
                <w:szCs w:val="21"/>
              </w:rPr>
            </w:pPr>
          </w:p>
        </w:tc>
        <w:tc>
          <w:tcPr>
            <w:tcW w:w="1724" w:type="dxa"/>
          </w:tcPr>
          <w:p w:rsidR="009756EE" w:rsidRDefault="009756EE">
            <w:pPr>
              <w:adjustRightInd w:val="0"/>
              <w:snapToGrid w:val="0"/>
              <w:jc w:val="center"/>
              <w:outlineLvl w:val="1"/>
              <w:rPr>
                <w:rFonts w:eastAsia="仿宋_GB2312"/>
                <w:sz w:val="18"/>
                <w:szCs w:val="18"/>
              </w:rPr>
            </w:pPr>
          </w:p>
        </w:tc>
      </w:tr>
    </w:tbl>
    <w:p w:rsidR="009756EE" w:rsidRDefault="009756EE">
      <w:pPr>
        <w:snapToGrid w:val="0"/>
        <w:spacing w:line="360" w:lineRule="auto"/>
        <w:jc w:val="center"/>
        <w:rPr>
          <w:rFonts w:eastAsia="黑体"/>
          <w:sz w:val="28"/>
        </w:rPr>
      </w:pPr>
    </w:p>
    <w:p w:rsidR="009756EE" w:rsidRDefault="009756EE">
      <w:pPr>
        <w:snapToGrid w:val="0"/>
        <w:spacing w:line="360" w:lineRule="auto"/>
        <w:jc w:val="center"/>
        <w:rPr>
          <w:rFonts w:eastAsia="黑体"/>
          <w:sz w:val="28"/>
        </w:rPr>
      </w:pPr>
    </w:p>
    <w:p w:rsidR="009756EE" w:rsidRDefault="00B4319F">
      <w:pPr>
        <w:snapToGrid w:val="0"/>
        <w:spacing w:line="360" w:lineRule="auto"/>
        <w:outlineLvl w:val="0"/>
        <w:rPr>
          <w:rFonts w:eastAsia="黑体"/>
          <w:sz w:val="28"/>
        </w:rPr>
      </w:pPr>
      <w:bookmarkStart w:id="100" w:name="_Toc524433055"/>
      <w:r>
        <w:rPr>
          <w:rFonts w:eastAsia="黑体"/>
          <w:sz w:val="28"/>
        </w:rPr>
        <w:lastRenderedPageBreak/>
        <w:t>附录</w:t>
      </w:r>
      <w:bookmarkEnd w:id="100"/>
      <w:r>
        <w:rPr>
          <w:rFonts w:eastAsia="黑体" w:hint="eastAsia"/>
          <w:sz w:val="28"/>
        </w:rPr>
        <w:t>D</w:t>
      </w:r>
    </w:p>
    <w:p w:rsidR="009756EE" w:rsidRDefault="00B4319F">
      <w:pPr>
        <w:spacing w:line="320" w:lineRule="exact"/>
        <w:jc w:val="center"/>
        <w:rPr>
          <w:rFonts w:eastAsia="黑体"/>
          <w:sz w:val="28"/>
        </w:rPr>
      </w:pPr>
      <w:r>
        <w:rPr>
          <w:rFonts w:eastAsia="黑体" w:hint="eastAsia"/>
          <w:sz w:val="28"/>
        </w:rPr>
        <w:t>温度示值误差校准结果不确定度评定示例</w:t>
      </w:r>
    </w:p>
    <w:p w:rsidR="009756EE" w:rsidRDefault="009756EE">
      <w:pPr>
        <w:spacing w:line="320" w:lineRule="exact"/>
        <w:rPr>
          <w:rFonts w:eastAsia="黑体"/>
          <w:sz w:val="28"/>
        </w:rPr>
      </w:pPr>
    </w:p>
    <w:bookmarkEnd w:id="98"/>
    <w:bookmarkEnd w:id="99"/>
    <w:p w:rsidR="00000000" w:rsidRDefault="00B4319F" w:rsidP="001F12D3">
      <w:pPr>
        <w:adjustRightInd w:val="0"/>
        <w:snapToGrid w:val="0"/>
        <w:spacing w:afterLines="50" w:line="360" w:lineRule="auto"/>
        <w:rPr>
          <w:b/>
          <w:bCs/>
          <w:sz w:val="24"/>
        </w:rPr>
        <w:pPrChange w:id="101" w:author="张雯" w:date="2022-04-11T18:24:00Z">
          <w:pPr>
            <w:adjustRightInd w:val="0"/>
            <w:snapToGrid w:val="0"/>
            <w:spacing w:afterLines="50" w:line="360" w:lineRule="auto"/>
          </w:pPr>
        </w:pPrChange>
      </w:pPr>
      <w:r>
        <w:rPr>
          <w:rFonts w:hint="eastAsia"/>
          <w:b/>
          <w:bCs/>
          <w:sz w:val="24"/>
        </w:rPr>
        <w:t xml:space="preserve">C.1 </w:t>
      </w:r>
      <w:r>
        <w:rPr>
          <w:rFonts w:hint="eastAsia"/>
          <w:b/>
          <w:bCs/>
          <w:sz w:val="24"/>
        </w:rPr>
        <w:t>测量方法</w:t>
      </w:r>
    </w:p>
    <w:p w:rsidR="00000000" w:rsidRDefault="00B4319F" w:rsidP="001F12D3">
      <w:pPr>
        <w:adjustRightInd w:val="0"/>
        <w:snapToGrid w:val="0"/>
        <w:spacing w:afterLines="50" w:line="360" w:lineRule="auto"/>
        <w:ind w:firstLine="480"/>
        <w:rPr>
          <w:sz w:val="24"/>
        </w:rPr>
        <w:pPrChange w:id="102" w:author="张雯" w:date="2022-04-11T18:24:00Z">
          <w:pPr>
            <w:adjustRightInd w:val="0"/>
            <w:snapToGrid w:val="0"/>
            <w:spacing w:afterLines="50" w:line="360" w:lineRule="auto"/>
            <w:ind w:firstLine="480"/>
          </w:pPr>
        </w:pPrChange>
      </w:pPr>
      <w:r>
        <w:rPr>
          <w:rFonts w:hint="eastAsia"/>
          <w:sz w:val="24"/>
        </w:rPr>
        <w:t>采用热电偶与温度记录仪直接测量建筑材料不燃性试验炉炉内温度，并与试验装置温度显示值进行比较。</w:t>
      </w:r>
    </w:p>
    <w:p w:rsidR="00000000" w:rsidRDefault="00B4319F" w:rsidP="001F12D3">
      <w:pPr>
        <w:adjustRightInd w:val="0"/>
        <w:snapToGrid w:val="0"/>
        <w:spacing w:afterLines="50" w:line="360" w:lineRule="auto"/>
        <w:rPr>
          <w:b/>
          <w:bCs/>
          <w:sz w:val="24"/>
        </w:rPr>
        <w:pPrChange w:id="103" w:author="张雯" w:date="2022-04-11T18:24:00Z">
          <w:pPr>
            <w:adjustRightInd w:val="0"/>
            <w:snapToGrid w:val="0"/>
            <w:spacing w:afterLines="50" w:line="360" w:lineRule="auto"/>
          </w:pPr>
        </w:pPrChange>
      </w:pPr>
      <w:r>
        <w:rPr>
          <w:rFonts w:hint="eastAsia"/>
          <w:b/>
          <w:bCs/>
          <w:sz w:val="24"/>
        </w:rPr>
        <w:t xml:space="preserve">C.2 </w:t>
      </w:r>
      <w:r>
        <w:rPr>
          <w:rFonts w:hint="eastAsia"/>
          <w:b/>
          <w:bCs/>
          <w:sz w:val="24"/>
        </w:rPr>
        <w:t>测量模型</w:t>
      </w:r>
    </w:p>
    <w:p w:rsidR="009756EE" w:rsidRDefault="00B4319F">
      <w:pPr>
        <w:adjustRightInd w:val="0"/>
        <w:snapToGrid w:val="0"/>
        <w:spacing w:line="360" w:lineRule="auto"/>
        <w:ind w:firstLine="480"/>
        <w:rPr>
          <w:sz w:val="24"/>
        </w:rPr>
      </w:pPr>
      <w:r>
        <w:rPr>
          <w:rFonts w:hint="eastAsia"/>
          <w:sz w:val="24"/>
        </w:rPr>
        <w:t>示值误差可由公式（</w:t>
      </w:r>
      <w:r>
        <w:rPr>
          <w:rFonts w:hint="eastAsia"/>
          <w:sz w:val="24"/>
        </w:rPr>
        <w:t>C.1</w:t>
      </w:r>
      <w:r>
        <w:rPr>
          <w:rFonts w:hint="eastAsia"/>
          <w:sz w:val="24"/>
        </w:rPr>
        <w:t>）给出：</w:t>
      </w:r>
    </w:p>
    <w:p w:rsidR="009756EE" w:rsidRDefault="009756EE">
      <w:pPr>
        <w:adjustRightInd w:val="0"/>
        <w:snapToGrid w:val="0"/>
        <w:spacing w:line="360" w:lineRule="auto"/>
        <w:ind w:firstLine="480"/>
        <w:jc w:val="right"/>
        <w:rPr>
          <w:sz w:val="24"/>
        </w:rPr>
      </w:pPr>
      <w:r w:rsidRPr="009756EE">
        <w:rPr>
          <w:rFonts w:hint="eastAsia"/>
          <w:position w:val="-12"/>
          <w:sz w:val="24"/>
        </w:rPr>
        <w:object w:dxaOrig="1200" w:dyaOrig="360">
          <v:shape id="_x0000_i1029" type="#_x0000_t75" style="width:60.3pt;height:18.4pt" o:ole="">
            <v:imagedata r:id="rId35" o:title=""/>
          </v:shape>
          <o:OLEObject Type="Embed" ProgID="Equation.3" ShapeID="_x0000_i1029" DrawAspect="Content" ObjectID="_1711206671" r:id="rId36"/>
        </w:object>
      </w:r>
      <w:r w:rsidR="00B4319F">
        <w:rPr>
          <w:rFonts w:hint="eastAsia"/>
          <w:sz w:val="24"/>
        </w:rPr>
        <w:t xml:space="preserve">                                   </w:t>
      </w:r>
      <w:r w:rsidR="00B4319F">
        <w:rPr>
          <w:rFonts w:hint="eastAsia"/>
          <w:sz w:val="24"/>
        </w:rPr>
        <w:t>（</w:t>
      </w:r>
      <w:r w:rsidR="00B4319F">
        <w:rPr>
          <w:rFonts w:hint="eastAsia"/>
          <w:sz w:val="24"/>
        </w:rPr>
        <w:t>C.1</w:t>
      </w:r>
      <w:r w:rsidR="00B4319F">
        <w:rPr>
          <w:rFonts w:hint="eastAsia"/>
          <w:sz w:val="24"/>
        </w:rPr>
        <w:t>）</w:t>
      </w:r>
    </w:p>
    <w:p w:rsidR="009756EE" w:rsidRDefault="00B4319F">
      <w:pPr>
        <w:adjustRightInd w:val="0"/>
        <w:snapToGrid w:val="0"/>
        <w:spacing w:line="360" w:lineRule="auto"/>
        <w:rPr>
          <w:sz w:val="24"/>
        </w:rPr>
      </w:pPr>
      <w:r>
        <w:rPr>
          <w:rFonts w:hint="eastAsia"/>
          <w:sz w:val="24"/>
        </w:rPr>
        <w:t>式中：</w:t>
      </w:r>
    </w:p>
    <w:p w:rsidR="009756EE" w:rsidRDefault="00B4319F">
      <w:pPr>
        <w:adjustRightInd w:val="0"/>
        <w:snapToGrid w:val="0"/>
        <w:spacing w:line="360" w:lineRule="auto"/>
        <w:rPr>
          <w:sz w:val="24"/>
        </w:rPr>
      </w:pPr>
      <w:r>
        <w:rPr>
          <w:rFonts w:hint="eastAsia"/>
          <w:sz w:val="24"/>
        </w:rPr>
        <w:t xml:space="preserve">     </w:t>
      </w:r>
      <w:r>
        <w:rPr>
          <w:rFonts w:hint="eastAsia"/>
          <w:sz w:val="24"/>
        </w:rPr>
        <w:t>Δ</w:t>
      </w:r>
      <w:r>
        <w:rPr>
          <w:rFonts w:hint="eastAsia"/>
          <w:i/>
          <w:iCs/>
          <w:sz w:val="24"/>
        </w:rPr>
        <w:t>T</w:t>
      </w:r>
      <w:r>
        <w:rPr>
          <w:rFonts w:hint="eastAsia"/>
          <w:sz w:val="24"/>
        </w:rPr>
        <w:t xml:space="preserve"> </w:t>
      </w:r>
      <w:r>
        <w:rPr>
          <w:rFonts w:hint="eastAsia"/>
          <w:sz w:val="24"/>
        </w:rPr>
        <w:t>——</w:t>
      </w:r>
      <w:r>
        <w:rPr>
          <w:rFonts w:hint="eastAsia"/>
          <w:sz w:val="24"/>
        </w:rPr>
        <w:t xml:space="preserve"> </w:t>
      </w:r>
      <w:r>
        <w:rPr>
          <w:rFonts w:hint="eastAsia"/>
          <w:sz w:val="24"/>
        </w:rPr>
        <w:t>温度示值误差，℃；</w:t>
      </w:r>
    </w:p>
    <w:p w:rsidR="009756EE" w:rsidRDefault="00B4319F">
      <w:pPr>
        <w:adjustRightInd w:val="0"/>
        <w:snapToGrid w:val="0"/>
        <w:spacing w:line="360" w:lineRule="auto"/>
        <w:rPr>
          <w:sz w:val="24"/>
        </w:rPr>
      </w:pPr>
      <w:r>
        <w:rPr>
          <w:rFonts w:hint="eastAsia"/>
          <w:i/>
          <w:iCs/>
          <w:sz w:val="24"/>
        </w:rPr>
        <w:t>T</w:t>
      </w:r>
      <w:r>
        <w:rPr>
          <w:rFonts w:hint="eastAsia"/>
          <w:sz w:val="24"/>
          <w:vertAlign w:val="subscript"/>
        </w:rPr>
        <w:t>o</w:t>
      </w:r>
      <w:r>
        <w:rPr>
          <w:rFonts w:hint="eastAsia"/>
          <w:sz w:val="24"/>
        </w:rPr>
        <w:t>——</w:t>
      </w:r>
      <w:r>
        <w:rPr>
          <w:rFonts w:hint="eastAsia"/>
          <w:sz w:val="24"/>
        </w:rPr>
        <w:t xml:space="preserve"> </w:t>
      </w:r>
      <w:r>
        <w:rPr>
          <w:rFonts w:hint="eastAsia"/>
          <w:sz w:val="24"/>
        </w:rPr>
        <w:t>试验装置温度示值，℃；</w:t>
      </w:r>
    </w:p>
    <w:p w:rsidR="009756EE" w:rsidRDefault="00B4319F">
      <w:pPr>
        <w:adjustRightInd w:val="0"/>
        <w:snapToGrid w:val="0"/>
        <w:spacing w:line="360" w:lineRule="auto"/>
        <w:rPr>
          <w:sz w:val="24"/>
        </w:rPr>
      </w:pPr>
      <w:r>
        <w:rPr>
          <w:rFonts w:hint="eastAsia"/>
          <w:i/>
          <w:iCs/>
          <w:sz w:val="24"/>
        </w:rPr>
        <w:t>T</w:t>
      </w:r>
      <w:r>
        <w:rPr>
          <w:rFonts w:hint="eastAsia"/>
          <w:sz w:val="24"/>
          <w:vertAlign w:val="subscript"/>
        </w:rPr>
        <w:t>i</w:t>
      </w:r>
      <w:r>
        <w:rPr>
          <w:rFonts w:hint="eastAsia"/>
          <w:sz w:val="24"/>
        </w:rPr>
        <w:t>——</w:t>
      </w:r>
      <w:r>
        <w:rPr>
          <w:rFonts w:hint="eastAsia"/>
          <w:sz w:val="24"/>
        </w:rPr>
        <w:t xml:space="preserve"> </w:t>
      </w:r>
      <w:r>
        <w:rPr>
          <w:rFonts w:hint="eastAsia"/>
          <w:sz w:val="24"/>
        </w:rPr>
        <w:t>校准装置测得的温度，℃。</w:t>
      </w:r>
    </w:p>
    <w:p w:rsidR="00000000" w:rsidRDefault="00B4319F" w:rsidP="001F12D3">
      <w:pPr>
        <w:adjustRightInd w:val="0"/>
        <w:snapToGrid w:val="0"/>
        <w:spacing w:afterLines="50" w:line="360" w:lineRule="auto"/>
        <w:rPr>
          <w:b/>
          <w:bCs/>
          <w:sz w:val="24"/>
        </w:rPr>
        <w:pPrChange w:id="104" w:author="张雯" w:date="2022-04-11T18:24:00Z">
          <w:pPr>
            <w:adjustRightInd w:val="0"/>
            <w:snapToGrid w:val="0"/>
            <w:spacing w:afterLines="50" w:line="360" w:lineRule="auto"/>
          </w:pPr>
        </w:pPrChange>
      </w:pPr>
      <w:r>
        <w:rPr>
          <w:rFonts w:hint="eastAsia"/>
          <w:b/>
          <w:bCs/>
          <w:sz w:val="24"/>
        </w:rPr>
        <w:t xml:space="preserve">C.3 </w:t>
      </w:r>
      <w:r>
        <w:rPr>
          <w:rFonts w:hint="eastAsia"/>
          <w:b/>
          <w:bCs/>
          <w:sz w:val="24"/>
        </w:rPr>
        <w:t>方差和灵敏系数</w:t>
      </w:r>
    </w:p>
    <w:p w:rsidR="009756EE" w:rsidRDefault="00B4319F">
      <w:pPr>
        <w:adjustRightInd w:val="0"/>
        <w:snapToGrid w:val="0"/>
        <w:spacing w:line="360" w:lineRule="auto"/>
        <w:ind w:firstLine="480"/>
        <w:rPr>
          <w:sz w:val="24"/>
        </w:rPr>
      </w:pPr>
      <w:r>
        <w:rPr>
          <w:rFonts w:hint="eastAsia"/>
          <w:sz w:val="24"/>
        </w:rPr>
        <w:t>依据</w:t>
      </w:r>
      <w:r w:rsidR="009756EE" w:rsidRPr="009756EE">
        <w:rPr>
          <w:rFonts w:hint="eastAsia"/>
          <w:position w:val="-14"/>
          <w:sz w:val="24"/>
        </w:rPr>
        <w:object w:dxaOrig="2600" w:dyaOrig="420">
          <v:shape id="_x0000_i1030" type="#_x0000_t75" style="width:129.75pt;height:20.95pt" o:ole="">
            <v:imagedata r:id="rId37" o:title=""/>
          </v:shape>
          <o:OLEObject Type="Embed" ProgID="Equation.3" ShapeID="_x0000_i1030" DrawAspect="Content" ObjectID="_1711206672" r:id="rId38"/>
        </w:object>
      </w:r>
      <w:r>
        <w:rPr>
          <w:rFonts w:hint="eastAsia"/>
          <w:sz w:val="24"/>
        </w:rPr>
        <w:t>，有</w:t>
      </w:r>
      <w:r w:rsidR="009756EE" w:rsidRPr="009756EE">
        <w:rPr>
          <w:rFonts w:hint="eastAsia"/>
          <w:position w:val="-14"/>
          <w:sz w:val="24"/>
        </w:rPr>
        <w:object w:dxaOrig="1980" w:dyaOrig="400">
          <v:shape id="_x0000_i1031" type="#_x0000_t75" style="width:98.8pt;height:20.1pt" o:ole="">
            <v:imagedata r:id="rId39" o:title=""/>
          </v:shape>
          <o:OLEObject Type="Embed" ProgID="Equation.3" ShapeID="_x0000_i1031" DrawAspect="Content" ObjectID="_1711206673" r:id="rId40"/>
        </w:object>
      </w:r>
      <w:r>
        <w:rPr>
          <w:rFonts w:hint="eastAsia"/>
          <w:sz w:val="24"/>
        </w:rPr>
        <w:t>，则由公式（</w:t>
      </w:r>
      <w:r>
        <w:rPr>
          <w:rFonts w:hint="eastAsia"/>
          <w:sz w:val="24"/>
        </w:rPr>
        <w:t>C.1</w:t>
      </w:r>
      <w:r>
        <w:rPr>
          <w:rFonts w:hint="eastAsia"/>
          <w:sz w:val="24"/>
        </w:rPr>
        <w:t>）得：</w:t>
      </w:r>
    </w:p>
    <w:p w:rsidR="009756EE" w:rsidRDefault="009756EE">
      <w:pPr>
        <w:adjustRightInd w:val="0"/>
        <w:snapToGrid w:val="0"/>
        <w:spacing w:line="360" w:lineRule="auto"/>
        <w:ind w:firstLine="482"/>
        <w:rPr>
          <w:sz w:val="24"/>
        </w:rPr>
      </w:pPr>
      <w:r w:rsidRPr="009756EE">
        <w:rPr>
          <w:rFonts w:hint="eastAsia"/>
          <w:position w:val="-32"/>
          <w:sz w:val="24"/>
        </w:rPr>
        <w:object w:dxaOrig="1500" w:dyaOrig="700">
          <v:shape id="_x0000_i1032" type="#_x0000_t75" style="width:75.35pt;height:35.15pt" o:ole="">
            <v:imagedata r:id="rId41" o:title=""/>
          </v:shape>
          <o:OLEObject Type="Embed" ProgID="Equation.3" ShapeID="_x0000_i1032" DrawAspect="Content" ObjectID="_1711206674" r:id="rId42"/>
        </w:object>
      </w:r>
    </w:p>
    <w:p w:rsidR="009756EE" w:rsidRDefault="009756EE">
      <w:pPr>
        <w:adjustRightInd w:val="0"/>
        <w:snapToGrid w:val="0"/>
        <w:spacing w:line="360" w:lineRule="auto"/>
        <w:ind w:firstLine="482"/>
        <w:rPr>
          <w:sz w:val="24"/>
        </w:rPr>
      </w:pPr>
      <w:r w:rsidRPr="009756EE">
        <w:rPr>
          <w:rFonts w:hint="eastAsia"/>
          <w:position w:val="-32"/>
          <w:sz w:val="24"/>
        </w:rPr>
        <w:object w:dxaOrig="1359" w:dyaOrig="700">
          <v:shape id="_x0000_i1033" type="#_x0000_t75" style="width:67.8pt;height:35.15pt" o:ole="">
            <v:imagedata r:id="rId43" o:title=""/>
          </v:shape>
          <o:OLEObject Type="Embed" ProgID="Equation.3" ShapeID="_x0000_i1033" DrawAspect="Content" ObjectID="_1711206675" r:id="rId44"/>
        </w:object>
      </w:r>
    </w:p>
    <w:p w:rsidR="009756EE" w:rsidRDefault="00B4319F">
      <w:pPr>
        <w:adjustRightInd w:val="0"/>
        <w:snapToGrid w:val="0"/>
        <w:spacing w:line="360" w:lineRule="auto"/>
        <w:rPr>
          <w:sz w:val="24"/>
        </w:rPr>
      </w:pPr>
      <w:r>
        <w:rPr>
          <w:rFonts w:hint="eastAsia"/>
          <w:sz w:val="24"/>
        </w:rPr>
        <w:t xml:space="preserve">     </w:t>
      </w:r>
      <w:r>
        <w:rPr>
          <w:rFonts w:hint="eastAsia"/>
          <w:sz w:val="24"/>
        </w:rPr>
        <w:t>由于</w:t>
      </w:r>
      <w:r>
        <w:rPr>
          <w:rFonts w:hint="eastAsia"/>
          <w:i/>
          <w:iCs/>
          <w:sz w:val="24"/>
        </w:rPr>
        <w:t>T</w:t>
      </w:r>
      <w:r>
        <w:rPr>
          <w:rFonts w:hint="eastAsia"/>
          <w:sz w:val="24"/>
          <w:vertAlign w:val="subscript"/>
        </w:rPr>
        <w:t>o</w:t>
      </w:r>
      <w:r>
        <w:rPr>
          <w:rFonts w:hint="eastAsia"/>
          <w:sz w:val="24"/>
        </w:rPr>
        <w:t>与</w:t>
      </w:r>
      <w:r>
        <w:rPr>
          <w:rFonts w:hint="eastAsia"/>
          <w:i/>
          <w:iCs/>
          <w:sz w:val="24"/>
        </w:rPr>
        <w:t>T</w:t>
      </w:r>
      <w:r>
        <w:rPr>
          <w:rFonts w:hint="eastAsia"/>
          <w:sz w:val="24"/>
          <w:vertAlign w:val="subscript"/>
        </w:rPr>
        <w:t>i</w:t>
      </w:r>
      <w:r>
        <w:rPr>
          <w:rFonts w:hint="eastAsia"/>
          <w:sz w:val="24"/>
        </w:rPr>
        <w:t>完全不相关，故输出量估计方差的完整表达式为：</w:t>
      </w:r>
    </w:p>
    <w:p w:rsidR="009756EE" w:rsidRDefault="009756EE">
      <w:pPr>
        <w:adjustRightInd w:val="0"/>
        <w:snapToGrid w:val="0"/>
        <w:spacing w:line="360" w:lineRule="auto"/>
        <w:jc w:val="right"/>
        <w:rPr>
          <w:sz w:val="24"/>
        </w:rPr>
      </w:pPr>
      <w:r w:rsidRPr="009756EE">
        <w:rPr>
          <w:rFonts w:hint="eastAsia"/>
          <w:position w:val="-14"/>
          <w:sz w:val="24"/>
        </w:rPr>
        <w:object w:dxaOrig="1740" w:dyaOrig="400">
          <v:shape id="_x0000_i1034" type="#_x0000_t75" style="width:87.05pt;height:20.1pt" o:ole="">
            <v:imagedata r:id="rId45" o:title=""/>
          </v:shape>
          <o:OLEObject Type="Embed" ProgID="Equation.3" ShapeID="_x0000_i1034" DrawAspect="Content" ObjectID="_1711206676" r:id="rId46"/>
        </w:object>
      </w:r>
      <w:r w:rsidR="00B4319F">
        <w:rPr>
          <w:rFonts w:hint="eastAsia"/>
          <w:sz w:val="24"/>
        </w:rPr>
        <w:t xml:space="preserve">                              </w:t>
      </w:r>
      <w:r w:rsidR="00B4319F">
        <w:rPr>
          <w:rFonts w:hint="eastAsia"/>
          <w:sz w:val="24"/>
        </w:rPr>
        <w:t>（</w:t>
      </w:r>
      <w:r w:rsidR="00B4319F">
        <w:rPr>
          <w:rFonts w:hint="eastAsia"/>
          <w:sz w:val="24"/>
        </w:rPr>
        <w:t>C.2</w:t>
      </w:r>
      <w:r w:rsidR="00B4319F">
        <w:rPr>
          <w:rFonts w:hint="eastAsia"/>
          <w:sz w:val="24"/>
        </w:rPr>
        <w:t>）</w:t>
      </w:r>
    </w:p>
    <w:p w:rsidR="009756EE" w:rsidRDefault="00B4319F">
      <w:pPr>
        <w:adjustRightInd w:val="0"/>
        <w:snapToGrid w:val="0"/>
        <w:spacing w:line="360" w:lineRule="auto"/>
        <w:rPr>
          <w:sz w:val="24"/>
        </w:rPr>
      </w:pPr>
      <w:r>
        <w:rPr>
          <w:rFonts w:hint="eastAsia"/>
          <w:sz w:val="24"/>
        </w:rPr>
        <w:t xml:space="preserve">      </w:t>
      </w:r>
      <w:r>
        <w:rPr>
          <w:rFonts w:hint="eastAsia"/>
          <w:sz w:val="24"/>
        </w:rPr>
        <w:t>根据公式（</w:t>
      </w:r>
      <w:r>
        <w:rPr>
          <w:rFonts w:hint="eastAsia"/>
          <w:sz w:val="24"/>
        </w:rPr>
        <w:t>C.2</w:t>
      </w:r>
      <w:r>
        <w:rPr>
          <w:rFonts w:hint="eastAsia"/>
          <w:sz w:val="24"/>
        </w:rPr>
        <w:t>）得：</w:t>
      </w:r>
    </w:p>
    <w:p w:rsidR="009756EE" w:rsidRDefault="009756EE">
      <w:pPr>
        <w:adjustRightInd w:val="0"/>
        <w:snapToGrid w:val="0"/>
        <w:spacing w:line="360" w:lineRule="auto"/>
        <w:rPr>
          <w:sz w:val="24"/>
        </w:rPr>
      </w:pPr>
      <w:r w:rsidRPr="009756EE">
        <w:rPr>
          <w:rFonts w:hint="eastAsia"/>
          <w:position w:val="-16"/>
          <w:sz w:val="24"/>
        </w:rPr>
        <w:object w:dxaOrig="1920" w:dyaOrig="480">
          <v:shape id="_x0000_i1035" type="#_x0000_t75" style="width:96.3pt;height:24.3pt" o:ole="">
            <v:imagedata r:id="rId47" o:title=""/>
          </v:shape>
          <o:OLEObject Type="Embed" ProgID="Equation.3" ShapeID="_x0000_i1035" DrawAspect="Content" ObjectID="_1711206677" r:id="rId48"/>
        </w:object>
      </w:r>
      <w:r w:rsidR="00B4319F">
        <w:rPr>
          <w:rFonts w:hint="eastAsia"/>
          <w:sz w:val="24"/>
        </w:rPr>
        <w:t xml:space="preserve">                            </w:t>
      </w:r>
      <w:r w:rsidR="00B4319F">
        <w:rPr>
          <w:rFonts w:hint="eastAsia"/>
          <w:sz w:val="24"/>
        </w:rPr>
        <w:t>（</w:t>
      </w:r>
      <w:r w:rsidR="00B4319F">
        <w:rPr>
          <w:rFonts w:hint="eastAsia"/>
          <w:sz w:val="24"/>
        </w:rPr>
        <w:t>C.3</w:t>
      </w:r>
      <w:r w:rsidR="00B4319F">
        <w:rPr>
          <w:rFonts w:hint="eastAsia"/>
          <w:sz w:val="24"/>
        </w:rPr>
        <w:t>）</w:t>
      </w:r>
    </w:p>
    <w:p w:rsidR="00000000" w:rsidRDefault="00B4319F" w:rsidP="001F12D3">
      <w:pPr>
        <w:adjustRightInd w:val="0"/>
        <w:snapToGrid w:val="0"/>
        <w:spacing w:afterLines="50" w:line="360" w:lineRule="auto"/>
        <w:rPr>
          <w:b/>
          <w:bCs/>
          <w:sz w:val="24"/>
        </w:rPr>
        <w:pPrChange w:id="105" w:author="张雯" w:date="2022-04-11T18:24:00Z">
          <w:pPr>
            <w:adjustRightInd w:val="0"/>
            <w:snapToGrid w:val="0"/>
            <w:spacing w:afterLines="50" w:line="360" w:lineRule="auto"/>
          </w:pPr>
        </w:pPrChange>
      </w:pPr>
      <w:r>
        <w:rPr>
          <w:rFonts w:hint="eastAsia"/>
          <w:b/>
          <w:bCs/>
          <w:sz w:val="24"/>
        </w:rPr>
        <w:t xml:space="preserve">C.4 </w:t>
      </w:r>
      <w:r>
        <w:rPr>
          <w:rFonts w:hint="eastAsia"/>
          <w:b/>
          <w:bCs/>
          <w:sz w:val="24"/>
        </w:rPr>
        <w:t>不确定度来源</w:t>
      </w:r>
    </w:p>
    <w:p w:rsidR="009756EE" w:rsidRDefault="00B4319F">
      <w:pPr>
        <w:adjustRightInd w:val="0"/>
        <w:snapToGrid w:val="0"/>
        <w:spacing w:line="360" w:lineRule="auto"/>
        <w:ind w:firstLine="482"/>
        <w:rPr>
          <w:sz w:val="24"/>
        </w:rPr>
      </w:pPr>
      <w:r>
        <w:rPr>
          <w:rFonts w:hint="eastAsia"/>
          <w:sz w:val="24"/>
        </w:rPr>
        <w:t>不确定度来源包括：</w:t>
      </w:r>
    </w:p>
    <w:p w:rsidR="009756EE" w:rsidRDefault="00B4319F">
      <w:pPr>
        <w:numPr>
          <w:ilvl w:val="0"/>
          <w:numId w:val="4"/>
        </w:numPr>
        <w:adjustRightInd w:val="0"/>
        <w:snapToGrid w:val="0"/>
        <w:spacing w:line="360" w:lineRule="auto"/>
        <w:ind w:firstLine="482"/>
        <w:rPr>
          <w:sz w:val="24"/>
        </w:rPr>
      </w:pPr>
      <w:r>
        <w:rPr>
          <w:rFonts w:hint="eastAsia"/>
          <w:sz w:val="24"/>
        </w:rPr>
        <w:t>测量重复性引入的标准不确定度</w:t>
      </w:r>
      <w:r>
        <w:rPr>
          <w:rFonts w:hint="eastAsia"/>
          <w:i/>
          <w:iCs/>
          <w:sz w:val="24"/>
        </w:rPr>
        <w:t>u</w:t>
      </w:r>
      <w:r>
        <w:rPr>
          <w:rFonts w:hint="eastAsia"/>
          <w:sz w:val="24"/>
          <w:vertAlign w:val="subscript"/>
        </w:rPr>
        <w:t>r</w:t>
      </w:r>
      <w:r>
        <w:rPr>
          <w:rFonts w:hint="eastAsia"/>
          <w:sz w:val="24"/>
        </w:rPr>
        <w:t>；</w:t>
      </w:r>
    </w:p>
    <w:p w:rsidR="009756EE" w:rsidRDefault="00B4319F">
      <w:pPr>
        <w:numPr>
          <w:ilvl w:val="0"/>
          <w:numId w:val="4"/>
        </w:numPr>
        <w:adjustRightInd w:val="0"/>
        <w:snapToGrid w:val="0"/>
        <w:spacing w:line="360" w:lineRule="auto"/>
        <w:ind w:firstLine="482"/>
        <w:rPr>
          <w:sz w:val="24"/>
        </w:rPr>
      </w:pPr>
      <w:r>
        <w:rPr>
          <w:rFonts w:hint="eastAsia"/>
          <w:sz w:val="24"/>
        </w:rPr>
        <w:t>校准装置温度传感器引入的不确定度</w:t>
      </w:r>
      <w:r>
        <w:rPr>
          <w:rFonts w:hint="eastAsia"/>
          <w:i/>
          <w:iCs/>
          <w:sz w:val="24"/>
        </w:rPr>
        <w:t>u</w:t>
      </w:r>
      <w:r>
        <w:rPr>
          <w:rFonts w:hint="eastAsia"/>
          <w:sz w:val="24"/>
          <w:vertAlign w:val="subscript"/>
        </w:rPr>
        <w:t>t1</w:t>
      </w:r>
      <w:r>
        <w:rPr>
          <w:rFonts w:hint="eastAsia"/>
          <w:sz w:val="24"/>
        </w:rPr>
        <w:t>；</w:t>
      </w:r>
    </w:p>
    <w:p w:rsidR="009756EE" w:rsidRDefault="00B4319F">
      <w:pPr>
        <w:numPr>
          <w:ilvl w:val="0"/>
          <w:numId w:val="4"/>
        </w:numPr>
        <w:adjustRightInd w:val="0"/>
        <w:snapToGrid w:val="0"/>
        <w:spacing w:line="360" w:lineRule="auto"/>
        <w:ind w:firstLine="482"/>
        <w:rPr>
          <w:sz w:val="24"/>
        </w:rPr>
      </w:pPr>
      <w:r>
        <w:rPr>
          <w:rFonts w:hint="eastAsia"/>
          <w:sz w:val="24"/>
        </w:rPr>
        <w:t>校准装置温度记录仪引入的不确定度</w:t>
      </w:r>
      <w:r>
        <w:rPr>
          <w:rFonts w:hint="eastAsia"/>
          <w:i/>
          <w:iCs/>
          <w:sz w:val="24"/>
        </w:rPr>
        <w:t>u</w:t>
      </w:r>
      <w:r>
        <w:rPr>
          <w:rFonts w:hint="eastAsia"/>
          <w:sz w:val="24"/>
          <w:vertAlign w:val="subscript"/>
        </w:rPr>
        <w:t>t2</w:t>
      </w:r>
      <w:r>
        <w:rPr>
          <w:rFonts w:hint="eastAsia"/>
          <w:sz w:val="24"/>
        </w:rPr>
        <w:t>。</w:t>
      </w:r>
    </w:p>
    <w:p w:rsidR="009756EE" w:rsidRDefault="00B4319F" w:rsidP="001F12D3">
      <w:pPr>
        <w:adjustRightInd w:val="0"/>
        <w:snapToGrid w:val="0"/>
        <w:spacing w:beforeLines="50" w:afterLines="50" w:line="360" w:lineRule="auto"/>
        <w:rPr>
          <w:b/>
          <w:bCs/>
          <w:sz w:val="24"/>
        </w:rPr>
      </w:pPr>
      <w:r>
        <w:rPr>
          <w:rFonts w:hint="eastAsia"/>
          <w:b/>
          <w:bCs/>
          <w:sz w:val="24"/>
        </w:rPr>
        <w:lastRenderedPageBreak/>
        <w:t xml:space="preserve">C.5 </w:t>
      </w:r>
      <w:r>
        <w:rPr>
          <w:rFonts w:hint="eastAsia"/>
          <w:b/>
          <w:bCs/>
          <w:sz w:val="24"/>
        </w:rPr>
        <w:t>标准不确定度分量计算</w:t>
      </w:r>
    </w:p>
    <w:p w:rsidR="00B030AC" w:rsidRDefault="00B4319F" w:rsidP="001F12D3">
      <w:pPr>
        <w:adjustRightInd w:val="0"/>
        <w:snapToGrid w:val="0"/>
        <w:spacing w:afterLines="50" w:line="360" w:lineRule="auto"/>
        <w:rPr>
          <w:sz w:val="24"/>
        </w:rPr>
      </w:pPr>
      <w:r>
        <w:rPr>
          <w:rFonts w:hint="eastAsia"/>
          <w:sz w:val="24"/>
        </w:rPr>
        <w:t xml:space="preserve">C.5.1 </w:t>
      </w:r>
      <w:r>
        <w:rPr>
          <w:rFonts w:hint="eastAsia"/>
          <w:sz w:val="24"/>
        </w:rPr>
        <w:t>测量重复性引入的标准不确定度分量</w:t>
      </w:r>
      <w:r>
        <w:rPr>
          <w:rFonts w:hint="eastAsia"/>
          <w:i/>
          <w:iCs/>
          <w:sz w:val="24"/>
        </w:rPr>
        <w:t>u</w:t>
      </w:r>
      <w:r>
        <w:rPr>
          <w:rFonts w:hint="eastAsia"/>
          <w:sz w:val="24"/>
          <w:vertAlign w:val="subscript"/>
        </w:rPr>
        <w:t>r</w:t>
      </w:r>
    </w:p>
    <w:p w:rsidR="00B030AC" w:rsidRDefault="00B4319F" w:rsidP="001F12D3">
      <w:pPr>
        <w:adjustRightInd w:val="0"/>
        <w:snapToGrid w:val="0"/>
        <w:spacing w:afterLines="50" w:line="360" w:lineRule="auto"/>
        <w:ind w:firstLine="480"/>
        <w:rPr>
          <w:sz w:val="24"/>
        </w:rPr>
      </w:pPr>
      <w:r>
        <w:rPr>
          <w:rFonts w:hint="eastAsia"/>
          <w:sz w:val="24"/>
        </w:rPr>
        <w:t>选定一台建筑材料不燃性试验装置，当炉内温度达到平衡并稳定后，按本规范确定的方法对炉内热电偶温度示值连续测量</w:t>
      </w:r>
      <w:r>
        <w:rPr>
          <w:rFonts w:hint="eastAsia"/>
          <w:sz w:val="24"/>
        </w:rPr>
        <w:t>10</w:t>
      </w:r>
      <w:r>
        <w:rPr>
          <w:rFonts w:hint="eastAsia"/>
          <w:sz w:val="24"/>
        </w:rPr>
        <w:t>次，得到一组测量值：</w:t>
      </w:r>
      <w:r>
        <w:rPr>
          <w:rFonts w:hint="eastAsia"/>
          <w:sz w:val="24"/>
        </w:rPr>
        <w:t>750.9</w:t>
      </w:r>
      <w:r>
        <w:rPr>
          <w:rFonts w:hint="eastAsia"/>
          <w:sz w:val="24"/>
        </w:rPr>
        <w:t>℃，</w:t>
      </w:r>
      <w:r>
        <w:rPr>
          <w:rFonts w:hint="eastAsia"/>
          <w:sz w:val="24"/>
        </w:rPr>
        <w:t>750.7</w:t>
      </w:r>
      <w:r>
        <w:rPr>
          <w:rFonts w:hint="eastAsia"/>
          <w:sz w:val="24"/>
        </w:rPr>
        <w:t>℃，</w:t>
      </w:r>
      <w:r>
        <w:rPr>
          <w:rFonts w:hint="eastAsia"/>
          <w:sz w:val="24"/>
        </w:rPr>
        <w:t>751.1</w:t>
      </w:r>
      <w:r>
        <w:rPr>
          <w:rFonts w:hint="eastAsia"/>
          <w:sz w:val="24"/>
        </w:rPr>
        <w:t>℃，</w:t>
      </w:r>
      <w:r>
        <w:rPr>
          <w:rFonts w:hint="eastAsia"/>
          <w:sz w:val="24"/>
        </w:rPr>
        <w:t>751.9</w:t>
      </w:r>
      <w:r>
        <w:rPr>
          <w:rFonts w:hint="eastAsia"/>
          <w:sz w:val="24"/>
        </w:rPr>
        <w:t>℃，</w:t>
      </w:r>
      <w:r>
        <w:rPr>
          <w:rFonts w:hint="eastAsia"/>
          <w:sz w:val="24"/>
        </w:rPr>
        <w:t>750.8</w:t>
      </w:r>
      <w:r>
        <w:rPr>
          <w:rFonts w:hint="eastAsia"/>
          <w:sz w:val="24"/>
        </w:rPr>
        <w:t>℃，</w:t>
      </w:r>
      <w:r>
        <w:rPr>
          <w:rFonts w:hint="eastAsia"/>
          <w:sz w:val="24"/>
        </w:rPr>
        <w:t>751.2</w:t>
      </w:r>
      <w:r>
        <w:rPr>
          <w:rFonts w:hint="eastAsia"/>
          <w:sz w:val="24"/>
        </w:rPr>
        <w:t>℃，</w:t>
      </w:r>
      <w:r>
        <w:rPr>
          <w:rFonts w:hint="eastAsia"/>
          <w:sz w:val="24"/>
        </w:rPr>
        <w:t>751.4</w:t>
      </w:r>
      <w:r>
        <w:rPr>
          <w:rFonts w:hint="eastAsia"/>
          <w:sz w:val="24"/>
        </w:rPr>
        <w:t>℃，</w:t>
      </w:r>
      <w:r>
        <w:rPr>
          <w:rFonts w:hint="eastAsia"/>
          <w:sz w:val="24"/>
        </w:rPr>
        <w:t>751.2</w:t>
      </w:r>
      <w:r>
        <w:rPr>
          <w:rFonts w:hint="eastAsia"/>
          <w:sz w:val="24"/>
        </w:rPr>
        <w:t>℃，</w:t>
      </w:r>
      <w:r>
        <w:rPr>
          <w:rFonts w:hint="eastAsia"/>
          <w:sz w:val="24"/>
        </w:rPr>
        <w:t>750.7</w:t>
      </w:r>
      <w:r>
        <w:rPr>
          <w:rFonts w:hint="eastAsia"/>
          <w:sz w:val="24"/>
        </w:rPr>
        <w:t>℃，</w:t>
      </w:r>
      <w:r>
        <w:rPr>
          <w:rFonts w:hint="eastAsia"/>
          <w:sz w:val="24"/>
        </w:rPr>
        <w:t>751.4</w:t>
      </w:r>
      <w:r>
        <w:rPr>
          <w:rFonts w:hint="eastAsia"/>
          <w:sz w:val="24"/>
        </w:rPr>
        <w:t>℃。</w:t>
      </w:r>
    </w:p>
    <w:p w:rsidR="00000000" w:rsidRDefault="00B4319F" w:rsidP="001F12D3">
      <w:pPr>
        <w:adjustRightInd w:val="0"/>
        <w:snapToGrid w:val="0"/>
        <w:spacing w:afterLines="50" w:line="360" w:lineRule="auto"/>
        <w:ind w:firstLine="480"/>
        <w:rPr>
          <w:sz w:val="24"/>
        </w:rPr>
      </w:pPr>
      <w:r>
        <w:rPr>
          <w:rFonts w:hint="eastAsia"/>
          <w:sz w:val="24"/>
        </w:rPr>
        <w:t>则单次测量结果的标准差</w:t>
      </w:r>
      <w:r>
        <w:rPr>
          <w:rFonts w:hint="eastAsia"/>
          <w:i/>
          <w:iCs/>
          <w:sz w:val="24"/>
        </w:rPr>
        <w:t>s</w:t>
      </w:r>
      <w:r>
        <w:rPr>
          <w:rFonts w:hint="eastAsia"/>
          <w:sz w:val="24"/>
        </w:rPr>
        <w:t>(</w:t>
      </w:r>
      <w:r>
        <w:rPr>
          <w:rFonts w:hint="eastAsia"/>
          <w:i/>
          <w:iCs/>
          <w:sz w:val="24"/>
        </w:rPr>
        <w:t>x</w:t>
      </w:r>
      <w:r>
        <w:rPr>
          <w:rFonts w:hint="eastAsia"/>
          <w:sz w:val="24"/>
          <w:vertAlign w:val="subscript"/>
        </w:rPr>
        <w:t>i</w:t>
      </w:r>
      <w:r>
        <w:rPr>
          <w:rFonts w:hint="eastAsia"/>
          <w:sz w:val="24"/>
        </w:rPr>
        <w:t>):</w:t>
      </w:r>
    </w:p>
    <w:p w:rsidR="00000000" w:rsidRDefault="009756EE" w:rsidP="001F12D3">
      <w:pPr>
        <w:adjustRightInd w:val="0"/>
        <w:snapToGrid w:val="0"/>
        <w:spacing w:afterLines="50" w:line="360" w:lineRule="auto"/>
        <w:ind w:firstLine="482"/>
        <w:rPr>
          <w:sz w:val="24"/>
        </w:rPr>
      </w:pPr>
      <w:r w:rsidRPr="009756EE">
        <w:rPr>
          <w:rFonts w:hint="eastAsia"/>
          <w:position w:val="-26"/>
          <w:sz w:val="24"/>
        </w:rPr>
        <w:object w:dxaOrig="2840" w:dyaOrig="1040">
          <v:shape id="_x0000_i1036" type="#_x0000_t75" style="width:142.35pt;height:51.9pt" o:ole="">
            <v:imagedata r:id="rId49" o:title=""/>
          </v:shape>
          <o:OLEObject Type="Embed" ProgID="Equation.3" ShapeID="_x0000_i1036" DrawAspect="Content" ObjectID="_1711206678" r:id="rId50"/>
        </w:object>
      </w:r>
      <w:r w:rsidR="00B4319F">
        <w:rPr>
          <w:rFonts w:hint="eastAsia"/>
          <w:sz w:val="24"/>
        </w:rPr>
        <w:t>（℃）</w:t>
      </w:r>
    </w:p>
    <w:p w:rsidR="00000000" w:rsidRDefault="00B4319F" w:rsidP="001F12D3">
      <w:pPr>
        <w:adjustRightInd w:val="0"/>
        <w:snapToGrid w:val="0"/>
        <w:spacing w:afterLines="50" w:line="360" w:lineRule="auto"/>
        <w:ind w:firstLine="480"/>
        <w:rPr>
          <w:sz w:val="24"/>
        </w:rPr>
      </w:pPr>
      <w:r>
        <w:rPr>
          <w:rFonts w:hint="eastAsia"/>
          <w:sz w:val="24"/>
        </w:rPr>
        <w:t>实际校准时连续测量</w:t>
      </w:r>
      <w:r>
        <w:rPr>
          <w:rFonts w:hint="eastAsia"/>
          <w:sz w:val="24"/>
        </w:rPr>
        <w:t>3</w:t>
      </w:r>
      <w:r>
        <w:rPr>
          <w:rFonts w:hint="eastAsia"/>
          <w:sz w:val="24"/>
        </w:rPr>
        <w:t>次，以</w:t>
      </w:r>
      <w:r>
        <w:rPr>
          <w:rFonts w:hint="eastAsia"/>
          <w:sz w:val="24"/>
        </w:rPr>
        <w:t>3</w:t>
      </w:r>
      <w:r>
        <w:rPr>
          <w:rFonts w:hint="eastAsia"/>
          <w:sz w:val="24"/>
        </w:rPr>
        <w:t>次测量的算术平均值作为示值误差测量结果，则测量重复性引入的标准不确定度为：</w:t>
      </w:r>
    </w:p>
    <w:p w:rsidR="00000000" w:rsidRDefault="009756EE" w:rsidP="001F12D3">
      <w:pPr>
        <w:adjustRightInd w:val="0"/>
        <w:snapToGrid w:val="0"/>
        <w:spacing w:afterLines="50" w:line="360" w:lineRule="auto"/>
        <w:ind w:firstLine="480"/>
        <w:rPr>
          <w:sz w:val="24"/>
        </w:rPr>
      </w:pPr>
      <w:r w:rsidRPr="009756EE">
        <w:rPr>
          <w:rFonts w:hint="eastAsia"/>
          <w:position w:val="-12"/>
          <w:sz w:val="24"/>
        </w:rPr>
        <w:object w:dxaOrig="3400" w:dyaOrig="400">
          <v:shape id="_x0000_i1037" type="#_x0000_t75" style="width:169.95pt;height:20.1pt" o:ole="">
            <v:imagedata r:id="rId51" o:title=""/>
          </v:shape>
          <o:OLEObject Type="Embed" ProgID="Equation.3" ShapeID="_x0000_i1037" DrawAspect="Content" ObjectID="_1711206679" r:id="rId52"/>
        </w:object>
      </w:r>
      <w:r w:rsidR="00B4319F">
        <w:rPr>
          <w:rFonts w:hint="eastAsia"/>
          <w:sz w:val="24"/>
        </w:rPr>
        <w:t>（℃）</w:t>
      </w:r>
    </w:p>
    <w:p w:rsidR="00000000" w:rsidRDefault="00B4319F" w:rsidP="001F12D3">
      <w:pPr>
        <w:adjustRightInd w:val="0"/>
        <w:snapToGrid w:val="0"/>
        <w:spacing w:afterLines="50" w:line="360" w:lineRule="auto"/>
        <w:rPr>
          <w:sz w:val="24"/>
        </w:rPr>
      </w:pPr>
      <w:r>
        <w:rPr>
          <w:rFonts w:hint="eastAsia"/>
          <w:sz w:val="24"/>
        </w:rPr>
        <w:t xml:space="preserve">C.5.2 </w:t>
      </w:r>
      <w:r>
        <w:rPr>
          <w:rFonts w:hint="eastAsia"/>
          <w:sz w:val="24"/>
        </w:rPr>
        <w:t>校准装置温度传感器引入的不确定度分量</w:t>
      </w:r>
      <w:r>
        <w:rPr>
          <w:rFonts w:hint="eastAsia"/>
          <w:i/>
          <w:iCs/>
          <w:sz w:val="24"/>
        </w:rPr>
        <w:t>u</w:t>
      </w:r>
      <w:r>
        <w:rPr>
          <w:rFonts w:hint="eastAsia"/>
          <w:sz w:val="24"/>
          <w:vertAlign w:val="subscript"/>
        </w:rPr>
        <w:t>t1</w:t>
      </w:r>
    </w:p>
    <w:p w:rsidR="00000000" w:rsidRDefault="00B4319F" w:rsidP="001F12D3">
      <w:pPr>
        <w:adjustRightInd w:val="0"/>
        <w:snapToGrid w:val="0"/>
        <w:spacing w:afterLines="50" w:line="360" w:lineRule="auto"/>
        <w:rPr>
          <w:rFonts w:hAnsi="Cambria Math" w:hint="eastAsia"/>
          <w:sz w:val="24"/>
        </w:rPr>
      </w:pPr>
      <w:r>
        <w:rPr>
          <w:rFonts w:hint="eastAsia"/>
          <w:sz w:val="24"/>
        </w:rPr>
        <w:t>校准装置温度传感器为一级</w:t>
      </w:r>
      <w:r>
        <w:rPr>
          <w:rFonts w:hint="eastAsia"/>
          <w:sz w:val="24"/>
        </w:rPr>
        <w:t>S</w:t>
      </w:r>
      <w:r>
        <w:rPr>
          <w:rFonts w:hint="eastAsia"/>
          <w:sz w:val="24"/>
        </w:rPr>
        <w:t>型热电偶，其最大允差为±</w:t>
      </w:r>
      <w:r>
        <w:rPr>
          <w:rFonts w:hint="eastAsia"/>
          <w:sz w:val="24"/>
        </w:rPr>
        <w:t>1</w:t>
      </w:r>
      <w:r>
        <w:rPr>
          <w:rFonts w:hint="eastAsia"/>
          <w:sz w:val="24"/>
        </w:rPr>
        <w:t>℃，按均匀分布，包含因子取</w:t>
      </w:r>
      <w:r>
        <w:rPr>
          <w:rFonts w:hint="eastAsia"/>
          <w:sz w:val="24"/>
        </w:rPr>
        <w:t>k=</w:t>
      </w:r>
      <m:oMath>
        <m:rad>
          <m:radPr>
            <m:degHide m:val="on"/>
            <m:ctrlPr>
              <w:rPr>
                <w:rFonts w:ascii="Cambria Math" w:hAnsi="Cambria Math"/>
                <w:i/>
                <w:sz w:val="24"/>
              </w:rPr>
            </m:ctrlPr>
          </m:radPr>
          <m:deg/>
          <m:e>
            <m:r>
              <w:rPr>
                <w:rFonts w:ascii="Cambria Math" w:hAnsi="Cambria Math"/>
                <w:sz w:val="24"/>
              </w:rPr>
              <m:t>3</m:t>
            </m:r>
          </m:e>
        </m:rad>
      </m:oMath>
      <w:r>
        <w:rPr>
          <w:rFonts w:hAnsi="Cambria Math" w:hint="eastAsia"/>
          <w:sz w:val="24"/>
        </w:rPr>
        <w:t>，由此引入的标准不确定度为：</w:t>
      </w:r>
    </w:p>
    <w:p w:rsidR="00000000" w:rsidRDefault="009756EE" w:rsidP="001F12D3">
      <w:pPr>
        <w:adjustRightInd w:val="0"/>
        <w:snapToGrid w:val="0"/>
        <w:spacing w:afterLines="50" w:line="360" w:lineRule="auto"/>
        <w:jc w:val="center"/>
        <w:rPr>
          <w:rFonts w:hAnsi="Cambria Math" w:hint="eastAsia"/>
          <w:sz w:val="24"/>
        </w:rPr>
      </w:pPr>
      <w:r w:rsidRPr="009756EE">
        <w:rPr>
          <w:rFonts w:hint="eastAsia"/>
          <w:position w:val="-12"/>
          <w:sz w:val="24"/>
        </w:rPr>
        <w:object w:dxaOrig="1840" w:dyaOrig="400">
          <v:shape id="_x0000_i1038" type="#_x0000_t75" style="width:92.1pt;height:20.1pt" o:ole="">
            <v:imagedata r:id="rId53" o:title=""/>
          </v:shape>
          <o:OLEObject Type="Embed" ProgID="Equation.3" ShapeID="_x0000_i1038" DrawAspect="Content" ObjectID="_1711206680" r:id="rId54"/>
        </w:object>
      </w:r>
      <w:r w:rsidR="00B4319F">
        <w:rPr>
          <w:rFonts w:hint="eastAsia"/>
          <w:sz w:val="24"/>
        </w:rPr>
        <w:t>（℃）</w:t>
      </w:r>
    </w:p>
    <w:p w:rsidR="00000000" w:rsidRDefault="00B4319F" w:rsidP="001F12D3">
      <w:pPr>
        <w:adjustRightInd w:val="0"/>
        <w:snapToGrid w:val="0"/>
        <w:spacing w:afterLines="50" w:line="360" w:lineRule="auto"/>
        <w:rPr>
          <w:sz w:val="24"/>
        </w:rPr>
      </w:pPr>
      <w:r>
        <w:rPr>
          <w:rFonts w:hint="eastAsia"/>
          <w:sz w:val="24"/>
        </w:rPr>
        <w:t xml:space="preserve">C.5.3 </w:t>
      </w:r>
      <w:r>
        <w:rPr>
          <w:rFonts w:hint="eastAsia"/>
          <w:sz w:val="24"/>
        </w:rPr>
        <w:t>校准装置温度记录仪引入的不确定度</w:t>
      </w:r>
      <w:r>
        <w:rPr>
          <w:rFonts w:hint="eastAsia"/>
          <w:i/>
          <w:iCs/>
          <w:sz w:val="24"/>
        </w:rPr>
        <w:t>u</w:t>
      </w:r>
      <w:r>
        <w:rPr>
          <w:rFonts w:hint="eastAsia"/>
          <w:sz w:val="24"/>
          <w:vertAlign w:val="subscript"/>
        </w:rPr>
        <w:t>t2</w:t>
      </w:r>
    </w:p>
    <w:p w:rsidR="00000000" w:rsidRDefault="00B4319F" w:rsidP="001F12D3">
      <w:pPr>
        <w:adjustRightInd w:val="0"/>
        <w:snapToGrid w:val="0"/>
        <w:spacing w:afterLines="50" w:line="360" w:lineRule="auto"/>
        <w:rPr>
          <w:rFonts w:hAnsi="Cambria Math" w:hint="eastAsia"/>
          <w:sz w:val="24"/>
        </w:rPr>
      </w:pPr>
      <w:r>
        <w:rPr>
          <w:rFonts w:hint="eastAsia"/>
          <w:sz w:val="24"/>
        </w:rPr>
        <w:t>校准装置温度记录仪温度测量误差为±</w:t>
      </w:r>
      <w:r>
        <w:rPr>
          <w:rFonts w:hint="eastAsia"/>
          <w:sz w:val="24"/>
        </w:rPr>
        <w:t>1</w:t>
      </w:r>
      <w:r>
        <w:rPr>
          <w:rFonts w:hint="eastAsia"/>
          <w:sz w:val="24"/>
        </w:rPr>
        <w:t>℃，按均匀分布，包含因子取</w:t>
      </w:r>
      <w:r>
        <w:rPr>
          <w:rFonts w:hint="eastAsia"/>
          <w:sz w:val="24"/>
        </w:rPr>
        <w:t>k=</w:t>
      </w:r>
      <m:oMath>
        <m:rad>
          <m:radPr>
            <m:degHide m:val="on"/>
            <m:ctrlPr>
              <w:rPr>
                <w:rFonts w:ascii="Cambria Math" w:hAnsi="Cambria Math"/>
                <w:i/>
                <w:sz w:val="24"/>
              </w:rPr>
            </m:ctrlPr>
          </m:radPr>
          <m:deg/>
          <m:e>
            <m:r>
              <w:rPr>
                <w:rFonts w:ascii="Cambria Math" w:hAnsi="Cambria Math"/>
                <w:sz w:val="24"/>
              </w:rPr>
              <m:t>3</m:t>
            </m:r>
          </m:e>
        </m:rad>
      </m:oMath>
      <w:r>
        <w:rPr>
          <w:rFonts w:hAnsi="Cambria Math" w:hint="eastAsia"/>
          <w:sz w:val="24"/>
        </w:rPr>
        <w:t>，由此引入的标准不确定度为：</w:t>
      </w:r>
    </w:p>
    <w:p w:rsidR="00000000" w:rsidRDefault="009756EE" w:rsidP="001F12D3">
      <w:pPr>
        <w:adjustRightInd w:val="0"/>
        <w:snapToGrid w:val="0"/>
        <w:spacing w:afterLines="50" w:line="360" w:lineRule="auto"/>
        <w:jc w:val="center"/>
        <w:rPr>
          <w:sz w:val="24"/>
        </w:rPr>
      </w:pPr>
      <w:r w:rsidRPr="009756EE">
        <w:rPr>
          <w:rFonts w:hint="eastAsia"/>
          <w:position w:val="-12"/>
          <w:sz w:val="24"/>
        </w:rPr>
        <w:object w:dxaOrig="1860" w:dyaOrig="400">
          <v:shape id="_x0000_i1039" type="#_x0000_t75" style="width:92.95pt;height:20.1pt" o:ole="">
            <v:imagedata r:id="rId55" o:title=""/>
          </v:shape>
          <o:OLEObject Type="Embed" ProgID="Equation.3" ShapeID="_x0000_i1039" DrawAspect="Content" ObjectID="_1711206681" r:id="rId56"/>
        </w:object>
      </w:r>
      <w:r w:rsidR="00B4319F">
        <w:rPr>
          <w:rFonts w:hint="eastAsia"/>
          <w:sz w:val="24"/>
        </w:rPr>
        <w:t>（℃）</w:t>
      </w:r>
    </w:p>
    <w:p w:rsidR="00000000" w:rsidRDefault="00B4319F" w:rsidP="001F12D3">
      <w:pPr>
        <w:adjustRightInd w:val="0"/>
        <w:snapToGrid w:val="0"/>
        <w:spacing w:afterLines="50" w:line="360" w:lineRule="auto"/>
        <w:rPr>
          <w:b/>
          <w:bCs/>
          <w:sz w:val="24"/>
        </w:rPr>
      </w:pPr>
      <w:r>
        <w:rPr>
          <w:rFonts w:hint="eastAsia"/>
          <w:b/>
          <w:bCs/>
          <w:sz w:val="24"/>
        </w:rPr>
        <w:t xml:space="preserve">C.6 </w:t>
      </w:r>
      <w:r>
        <w:rPr>
          <w:rFonts w:hint="eastAsia"/>
          <w:b/>
          <w:bCs/>
          <w:sz w:val="24"/>
        </w:rPr>
        <w:t>标准不确定度一览表</w:t>
      </w:r>
    </w:p>
    <w:p w:rsidR="00000000" w:rsidRDefault="00B4319F" w:rsidP="001F12D3">
      <w:pPr>
        <w:adjustRightInd w:val="0"/>
        <w:snapToGrid w:val="0"/>
        <w:spacing w:afterLines="50" w:line="360" w:lineRule="auto"/>
        <w:ind w:firstLine="480"/>
        <w:rPr>
          <w:sz w:val="24"/>
        </w:rPr>
      </w:pPr>
      <w:r>
        <w:rPr>
          <w:rFonts w:hint="eastAsia"/>
          <w:sz w:val="24"/>
        </w:rPr>
        <w:t>标准不确定度一览表见表</w:t>
      </w:r>
      <w:r>
        <w:rPr>
          <w:rFonts w:hint="eastAsia"/>
          <w:sz w:val="24"/>
        </w:rPr>
        <w:t>C.1</w:t>
      </w:r>
      <w:r>
        <w:rPr>
          <w:rFonts w:hint="eastAsia"/>
          <w:sz w:val="24"/>
        </w:rPr>
        <w:t>。</w:t>
      </w:r>
    </w:p>
    <w:p w:rsidR="009756EE" w:rsidRDefault="00B4319F">
      <w:pPr>
        <w:adjustRightInd w:val="0"/>
        <w:snapToGrid w:val="0"/>
        <w:spacing w:line="360" w:lineRule="auto"/>
        <w:ind w:firstLine="482"/>
        <w:jc w:val="center"/>
        <w:rPr>
          <w:rFonts w:ascii="黑体" w:eastAsia="黑体" w:hAnsi="黑体" w:cs="黑体"/>
          <w:szCs w:val="21"/>
        </w:rPr>
      </w:pPr>
      <w:r>
        <w:rPr>
          <w:rFonts w:ascii="黑体" w:eastAsia="黑体" w:hAnsi="黑体" w:cs="黑体" w:hint="eastAsia"/>
          <w:szCs w:val="21"/>
        </w:rPr>
        <w:t>表C.1 建筑材料不燃性试验炉温度示值误差校准结果标准不确定度一览表</w:t>
      </w:r>
    </w:p>
    <w:tbl>
      <w:tblPr>
        <w:tblStyle w:val="ae"/>
        <w:tblW w:w="0" w:type="auto"/>
        <w:jc w:val="center"/>
        <w:tblLook w:val="04A0"/>
      </w:tblPr>
      <w:tblGrid>
        <w:gridCol w:w="4125"/>
        <w:gridCol w:w="952"/>
        <w:gridCol w:w="2165"/>
      </w:tblGrid>
      <w:tr w:rsidR="009756EE">
        <w:trPr>
          <w:trHeight w:val="340"/>
          <w:jc w:val="center"/>
        </w:trPr>
        <w:tc>
          <w:tcPr>
            <w:tcW w:w="4125" w:type="dxa"/>
            <w:vAlign w:val="bottom"/>
          </w:tcPr>
          <w:p w:rsidR="009756EE" w:rsidRDefault="00B4319F">
            <w:pPr>
              <w:adjustRightInd w:val="0"/>
              <w:snapToGrid w:val="0"/>
              <w:jc w:val="center"/>
              <w:rPr>
                <w:szCs w:val="21"/>
              </w:rPr>
            </w:pPr>
            <w:r>
              <w:rPr>
                <w:rFonts w:hint="eastAsia"/>
                <w:szCs w:val="21"/>
              </w:rPr>
              <w:t>不确定度来源</w:t>
            </w:r>
          </w:p>
        </w:tc>
        <w:tc>
          <w:tcPr>
            <w:tcW w:w="952" w:type="dxa"/>
            <w:vAlign w:val="bottom"/>
          </w:tcPr>
          <w:p w:rsidR="009756EE" w:rsidRDefault="00B4319F">
            <w:pPr>
              <w:adjustRightInd w:val="0"/>
              <w:snapToGrid w:val="0"/>
              <w:jc w:val="center"/>
              <w:rPr>
                <w:szCs w:val="21"/>
              </w:rPr>
            </w:pPr>
            <w:r>
              <w:rPr>
                <w:rFonts w:hint="eastAsia"/>
                <w:i/>
                <w:iCs/>
                <w:szCs w:val="21"/>
              </w:rPr>
              <w:t>u</w:t>
            </w:r>
          </w:p>
        </w:tc>
        <w:tc>
          <w:tcPr>
            <w:tcW w:w="2165" w:type="dxa"/>
            <w:vAlign w:val="bottom"/>
          </w:tcPr>
          <w:p w:rsidR="009756EE" w:rsidRDefault="00B4319F">
            <w:pPr>
              <w:adjustRightInd w:val="0"/>
              <w:snapToGrid w:val="0"/>
              <w:jc w:val="center"/>
              <w:rPr>
                <w:szCs w:val="21"/>
              </w:rPr>
            </w:pPr>
            <w:r>
              <w:rPr>
                <w:rFonts w:hint="eastAsia"/>
                <w:szCs w:val="21"/>
              </w:rPr>
              <w:t>标准不确定度分量</w:t>
            </w:r>
          </w:p>
        </w:tc>
      </w:tr>
      <w:tr w:rsidR="009756EE">
        <w:trPr>
          <w:trHeight w:val="340"/>
          <w:jc w:val="center"/>
        </w:trPr>
        <w:tc>
          <w:tcPr>
            <w:tcW w:w="4125" w:type="dxa"/>
            <w:vAlign w:val="bottom"/>
          </w:tcPr>
          <w:p w:rsidR="009756EE" w:rsidRDefault="00B4319F">
            <w:pPr>
              <w:adjustRightInd w:val="0"/>
              <w:snapToGrid w:val="0"/>
              <w:jc w:val="center"/>
              <w:rPr>
                <w:szCs w:val="21"/>
              </w:rPr>
            </w:pPr>
            <w:r>
              <w:rPr>
                <w:rFonts w:hint="eastAsia"/>
                <w:szCs w:val="21"/>
              </w:rPr>
              <w:t>测量重复性引入的不确定度</w:t>
            </w:r>
          </w:p>
        </w:tc>
        <w:tc>
          <w:tcPr>
            <w:tcW w:w="952" w:type="dxa"/>
            <w:vAlign w:val="bottom"/>
          </w:tcPr>
          <w:p w:rsidR="009756EE" w:rsidRDefault="00B4319F">
            <w:pPr>
              <w:adjustRightInd w:val="0"/>
              <w:snapToGrid w:val="0"/>
              <w:jc w:val="center"/>
              <w:rPr>
                <w:szCs w:val="21"/>
              </w:rPr>
            </w:pPr>
            <w:r>
              <w:rPr>
                <w:rFonts w:hint="eastAsia"/>
                <w:i/>
                <w:iCs/>
                <w:szCs w:val="21"/>
              </w:rPr>
              <w:t>u</w:t>
            </w:r>
            <w:r>
              <w:rPr>
                <w:rFonts w:hint="eastAsia"/>
                <w:szCs w:val="21"/>
                <w:vertAlign w:val="subscript"/>
              </w:rPr>
              <w:t>r</w:t>
            </w:r>
          </w:p>
        </w:tc>
        <w:tc>
          <w:tcPr>
            <w:tcW w:w="2165" w:type="dxa"/>
            <w:vAlign w:val="bottom"/>
          </w:tcPr>
          <w:p w:rsidR="009756EE" w:rsidRDefault="00B4319F">
            <w:pPr>
              <w:adjustRightInd w:val="0"/>
              <w:snapToGrid w:val="0"/>
              <w:jc w:val="center"/>
              <w:rPr>
                <w:szCs w:val="21"/>
              </w:rPr>
            </w:pPr>
            <w:r>
              <w:rPr>
                <w:rFonts w:hint="eastAsia"/>
                <w:szCs w:val="21"/>
              </w:rPr>
              <w:t>0.220</w:t>
            </w:r>
            <w:r>
              <w:rPr>
                <w:rFonts w:hint="eastAsia"/>
                <w:szCs w:val="21"/>
              </w:rPr>
              <w:t>℃</w:t>
            </w:r>
          </w:p>
        </w:tc>
      </w:tr>
      <w:tr w:rsidR="009756EE">
        <w:trPr>
          <w:trHeight w:val="340"/>
          <w:jc w:val="center"/>
        </w:trPr>
        <w:tc>
          <w:tcPr>
            <w:tcW w:w="4125" w:type="dxa"/>
            <w:vAlign w:val="bottom"/>
          </w:tcPr>
          <w:p w:rsidR="009756EE" w:rsidRDefault="00B4319F">
            <w:pPr>
              <w:adjustRightInd w:val="0"/>
              <w:snapToGrid w:val="0"/>
              <w:jc w:val="center"/>
              <w:rPr>
                <w:szCs w:val="21"/>
              </w:rPr>
            </w:pPr>
            <w:r>
              <w:rPr>
                <w:rFonts w:hint="eastAsia"/>
                <w:szCs w:val="21"/>
              </w:rPr>
              <w:lastRenderedPageBreak/>
              <w:t>温度传感器引入的不确定度</w:t>
            </w:r>
          </w:p>
        </w:tc>
        <w:tc>
          <w:tcPr>
            <w:tcW w:w="952" w:type="dxa"/>
            <w:vAlign w:val="bottom"/>
          </w:tcPr>
          <w:p w:rsidR="009756EE" w:rsidRDefault="00B4319F">
            <w:pPr>
              <w:adjustRightInd w:val="0"/>
              <w:snapToGrid w:val="0"/>
              <w:jc w:val="center"/>
              <w:rPr>
                <w:szCs w:val="21"/>
              </w:rPr>
            </w:pPr>
            <w:r>
              <w:rPr>
                <w:rFonts w:hint="eastAsia"/>
                <w:i/>
                <w:iCs/>
                <w:szCs w:val="21"/>
              </w:rPr>
              <w:t>u</w:t>
            </w:r>
            <w:r>
              <w:rPr>
                <w:rFonts w:hint="eastAsia"/>
                <w:szCs w:val="21"/>
                <w:vertAlign w:val="subscript"/>
              </w:rPr>
              <w:t>t1</w:t>
            </w:r>
          </w:p>
        </w:tc>
        <w:tc>
          <w:tcPr>
            <w:tcW w:w="2165" w:type="dxa"/>
            <w:vAlign w:val="bottom"/>
          </w:tcPr>
          <w:p w:rsidR="009756EE" w:rsidRDefault="00B4319F">
            <w:pPr>
              <w:adjustRightInd w:val="0"/>
              <w:snapToGrid w:val="0"/>
              <w:jc w:val="center"/>
              <w:rPr>
                <w:szCs w:val="21"/>
              </w:rPr>
            </w:pPr>
            <w:r>
              <w:rPr>
                <w:rFonts w:hint="eastAsia"/>
                <w:szCs w:val="21"/>
              </w:rPr>
              <w:t>0.577</w:t>
            </w:r>
            <w:r>
              <w:rPr>
                <w:rFonts w:hint="eastAsia"/>
                <w:szCs w:val="21"/>
              </w:rPr>
              <w:t>℃</w:t>
            </w:r>
          </w:p>
        </w:tc>
      </w:tr>
      <w:tr w:rsidR="009756EE">
        <w:trPr>
          <w:trHeight w:val="340"/>
          <w:jc w:val="center"/>
        </w:trPr>
        <w:tc>
          <w:tcPr>
            <w:tcW w:w="4125" w:type="dxa"/>
            <w:vAlign w:val="bottom"/>
          </w:tcPr>
          <w:p w:rsidR="009756EE" w:rsidRDefault="00B4319F">
            <w:pPr>
              <w:adjustRightInd w:val="0"/>
              <w:snapToGrid w:val="0"/>
              <w:jc w:val="center"/>
              <w:rPr>
                <w:szCs w:val="21"/>
              </w:rPr>
            </w:pPr>
            <w:r>
              <w:rPr>
                <w:rFonts w:hint="eastAsia"/>
                <w:szCs w:val="21"/>
              </w:rPr>
              <w:t>温度记录仪引入的不确定度</w:t>
            </w:r>
          </w:p>
        </w:tc>
        <w:tc>
          <w:tcPr>
            <w:tcW w:w="952" w:type="dxa"/>
            <w:vAlign w:val="bottom"/>
          </w:tcPr>
          <w:p w:rsidR="009756EE" w:rsidRDefault="00B4319F">
            <w:pPr>
              <w:adjustRightInd w:val="0"/>
              <w:snapToGrid w:val="0"/>
              <w:jc w:val="center"/>
              <w:rPr>
                <w:szCs w:val="21"/>
              </w:rPr>
            </w:pPr>
            <w:r>
              <w:rPr>
                <w:rFonts w:hint="eastAsia"/>
                <w:i/>
                <w:iCs/>
                <w:szCs w:val="21"/>
              </w:rPr>
              <w:t>u</w:t>
            </w:r>
            <w:r>
              <w:rPr>
                <w:rFonts w:hint="eastAsia"/>
                <w:szCs w:val="21"/>
                <w:vertAlign w:val="subscript"/>
              </w:rPr>
              <w:t>t2</w:t>
            </w:r>
          </w:p>
        </w:tc>
        <w:tc>
          <w:tcPr>
            <w:tcW w:w="2165" w:type="dxa"/>
            <w:vAlign w:val="bottom"/>
          </w:tcPr>
          <w:p w:rsidR="009756EE" w:rsidRDefault="00B4319F">
            <w:pPr>
              <w:adjustRightInd w:val="0"/>
              <w:snapToGrid w:val="0"/>
              <w:jc w:val="center"/>
              <w:rPr>
                <w:szCs w:val="21"/>
              </w:rPr>
            </w:pPr>
            <w:r>
              <w:rPr>
                <w:rFonts w:hint="eastAsia"/>
                <w:szCs w:val="21"/>
              </w:rPr>
              <w:t>0.577</w:t>
            </w:r>
            <w:r>
              <w:rPr>
                <w:rFonts w:hint="eastAsia"/>
                <w:szCs w:val="21"/>
              </w:rPr>
              <w:t>℃</w:t>
            </w:r>
          </w:p>
        </w:tc>
      </w:tr>
    </w:tbl>
    <w:p w:rsidR="009756EE" w:rsidRDefault="00B4319F" w:rsidP="001F12D3">
      <w:pPr>
        <w:adjustRightInd w:val="0"/>
        <w:snapToGrid w:val="0"/>
        <w:spacing w:beforeLines="50" w:line="360" w:lineRule="auto"/>
        <w:ind w:firstLine="482"/>
        <w:rPr>
          <w:sz w:val="24"/>
        </w:rPr>
      </w:pPr>
      <w:r>
        <w:rPr>
          <w:rFonts w:hint="eastAsia"/>
          <w:sz w:val="24"/>
        </w:rPr>
        <w:t>根据表</w:t>
      </w:r>
      <w:r>
        <w:rPr>
          <w:rFonts w:hint="eastAsia"/>
          <w:sz w:val="24"/>
        </w:rPr>
        <w:t>C.1</w:t>
      </w:r>
      <w:r>
        <w:rPr>
          <w:rFonts w:hint="eastAsia"/>
          <w:sz w:val="24"/>
        </w:rPr>
        <w:t>可得到：</w:t>
      </w:r>
    </w:p>
    <w:p w:rsidR="00B030AC" w:rsidRDefault="009756EE" w:rsidP="001F12D3">
      <w:pPr>
        <w:adjustRightInd w:val="0"/>
        <w:snapToGrid w:val="0"/>
        <w:spacing w:afterLines="50" w:line="360" w:lineRule="auto"/>
        <w:ind w:firstLine="482"/>
        <w:rPr>
          <w:sz w:val="24"/>
        </w:rPr>
      </w:pPr>
      <w:r w:rsidRPr="009756EE">
        <w:rPr>
          <w:rFonts w:hint="eastAsia"/>
          <w:position w:val="-14"/>
          <w:sz w:val="24"/>
        </w:rPr>
        <w:object w:dxaOrig="1579" w:dyaOrig="380">
          <v:shape id="_x0000_i1040" type="#_x0000_t75" style="width:78.7pt;height:19.25pt" o:ole="">
            <v:imagedata r:id="rId57" o:title=""/>
          </v:shape>
          <o:OLEObject Type="Embed" ProgID="Equation.3" ShapeID="_x0000_i1040" DrawAspect="Content" ObjectID="_1711206682" r:id="rId58"/>
        </w:object>
      </w:r>
      <w:r w:rsidR="00B4319F">
        <w:rPr>
          <w:rFonts w:hint="eastAsia"/>
          <w:szCs w:val="21"/>
        </w:rPr>
        <w:t>℃</w:t>
      </w:r>
      <w:r w:rsidR="00B4319F">
        <w:rPr>
          <w:rFonts w:hint="eastAsia"/>
          <w:sz w:val="24"/>
        </w:rPr>
        <w:t>，</w:t>
      </w:r>
      <w:r w:rsidRPr="009756EE">
        <w:rPr>
          <w:rFonts w:hint="eastAsia"/>
          <w:position w:val="-14"/>
          <w:sz w:val="24"/>
        </w:rPr>
        <w:object w:dxaOrig="2260" w:dyaOrig="460">
          <v:shape id="_x0000_i1041" type="#_x0000_t75" style="width:113pt;height:22.6pt" o:ole="">
            <v:imagedata r:id="rId59" o:title=""/>
          </v:shape>
          <o:OLEObject Type="Embed" ProgID="Equation.3" ShapeID="_x0000_i1041" DrawAspect="Content" ObjectID="_1711206683" r:id="rId60"/>
        </w:object>
      </w:r>
      <w:r w:rsidR="00B4319F">
        <w:rPr>
          <w:rFonts w:hint="eastAsia"/>
          <w:sz w:val="24"/>
        </w:rPr>
        <w:t>（℃）</w:t>
      </w:r>
    </w:p>
    <w:p w:rsidR="00B030AC" w:rsidRDefault="00B4319F" w:rsidP="001F12D3">
      <w:pPr>
        <w:adjustRightInd w:val="0"/>
        <w:snapToGrid w:val="0"/>
        <w:spacing w:afterLines="50" w:line="360" w:lineRule="auto"/>
        <w:rPr>
          <w:b/>
          <w:bCs/>
          <w:sz w:val="24"/>
        </w:rPr>
      </w:pPr>
      <w:r>
        <w:rPr>
          <w:rFonts w:hint="eastAsia"/>
          <w:b/>
          <w:bCs/>
          <w:sz w:val="24"/>
        </w:rPr>
        <w:t xml:space="preserve">C.7 </w:t>
      </w:r>
      <w:r>
        <w:rPr>
          <w:rFonts w:hint="eastAsia"/>
          <w:b/>
          <w:bCs/>
          <w:sz w:val="24"/>
        </w:rPr>
        <w:t>合成标准不确定度</w:t>
      </w:r>
    </w:p>
    <w:p w:rsidR="00000000" w:rsidRDefault="00B4319F" w:rsidP="001F12D3">
      <w:pPr>
        <w:adjustRightInd w:val="0"/>
        <w:snapToGrid w:val="0"/>
        <w:spacing w:afterLines="50" w:line="360" w:lineRule="auto"/>
        <w:ind w:firstLine="480"/>
        <w:rPr>
          <w:sz w:val="24"/>
        </w:rPr>
      </w:pPr>
      <w:r>
        <w:rPr>
          <w:rFonts w:hint="eastAsia"/>
          <w:sz w:val="24"/>
        </w:rPr>
        <w:t>由公式（</w:t>
      </w:r>
      <w:r>
        <w:rPr>
          <w:rFonts w:hint="eastAsia"/>
          <w:sz w:val="24"/>
        </w:rPr>
        <w:t>C.3</w:t>
      </w:r>
      <w:r>
        <w:rPr>
          <w:rFonts w:hint="eastAsia"/>
          <w:sz w:val="24"/>
        </w:rPr>
        <w:t>）可得：</w:t>
      </w:r>
    </w:p>
    <w:p w:rsidR="00000000" w:rsidRDefault="009756EE" w:rsidP="001F12D3">
      <w:pPr>
        <w:adjustRightInd w:val="0"/>
        <w:snapToGrid w:val="0"/>
        <w:spacing w:afterLines="50" w:line="360" w:lineRule="auto"/>
        <w:ind w:firstLine="482"/>
        <w:jc w:val="center"/>
        <w:rPr>
          <w:sz w:val="24"/>
        </w:rPr>
      </w:pPr>
      <w:r w:rsidRPr="009756EE">
        <w:rPr>
          <w:rFonts w:hint="eastAsia"/>
          <w:position w:val="-16"/>
          <w:sz w:val="24"/>
        </w:rPr>
        <w:object w:dxaOrig="4620" w:dyaOrig="480">
          <v:shape id="_x0000_i1042" type="#_x0000_t75" style="width:231.05pt;height:24.3pt" o:ole="">
            <v:imagedata r:id="rId61" o:title=""/>
          </v:shape>
          <o:OLEObject Type="Embed" ProgID="Equation.3" ShapeID="_x0000_i1042" DrawAspect="Content" ObjectID="_1711206684" r:id="rId62"/>
        </w:object>
      </w:r>
      <w:r w:rsidR="00B4319F">
        <w:rPr>
          <w:rFonts w:hint="eastAsia"/>
          <w:sz w:val="24"/>
        </w:rPr>
        <w:t>（℃）</w:t>
      </w:r>
    </w:p>
    <w:p w:rsidR="00000000" w:rsidRDefault="00B4319F" w:rsidP="001F12D3">
      <w:pPr>
        <w:adjustRightInd w:val="0"/>
        <w:snapToGrid w:val="0"/>
        <w:spacing w:afterLines="50" w:line="360" w:lineRule="auto"/>
        <w:rPr>
          <w:b/>
          <w:bCs/>
          <w:sz w:val="24"/>
        </w:rPr>
      </w:pPr>
      <w:r>
        <w:rPr>
          <w:rFonts w:hint="eastAsia"/>
          <w:b/>
          <w:bCs/>
          <w:sz w:val="24"/>
        </w:rPr>
        <w:t xml:space="preserve">C.8 </w:t>
      </w:r>
      <w:r>
        <w:rPr>
          <w:rFonts w:hint="eastAsia"/>
          <w:b/>
          <w:bCs/>
          <w:sz w:val="24"/>
        </w:rPr>
        <w:t>扩展不确定度</w:t>
      </w:r>
      <w:r>
        <w:rPr>
          <w:rFonts w:hint="eastAsia"/>
          <w:b/>
          <w:bCs/>
          <w:i/>
          <w:iCs/>
          <w:sz w:val="24"/>
        </w:rPr>
        <w:t>U</w:t>
      </w:r>
    </w:p>
    <w:p w:rsidR="00000000" w:rsidRDefault="00B4319F" w:rsidP="001F12D3">
      <w:pPr>
        <w:adjustRightInd w:val="0"/>
        <w:snapToGrid w:val="0"/>
        <w:spacing w:afterLines="50" w:line="360" w:lineRule="auto"/>
        <w:ind w:firstLine="480"/>
        <w:rPr>
          <w:sz w:val="24"/>
        </w:rPr>
      </w:pPr>
      <w:r>
        <w:rPr>
          <w:rFonts w:hint="eastAsia"/>
          <w:sz w:val="24"/>
        </w:rPr>
        <w:t>取</w:t>
      </w:r>
      <w:r>
        <w:rPr>
          <w:rFonts w:hint="eastAsia"/>
          <w:i/>
          <w:iCs/>
          <w:sz w:val="24"/>
        </w:rPr>
        <w:t xml:space="preserve">k </w:t>
      </w:r>
      <w:r>
        <w:rPr>
          <w:rFonts w:hint="eastAsia"/>
          <w:sz w:val="24"/>
        </w:rPr>
        <w:t>= 2</w:t>
      </w:r>
      <w:r>
        <w:rPr>
          <w:rFonts w:hint="eastAsia"/>
          <w:sz w:val="24"/>
        </w:rPr>
        <w:t>，则扩展不确定为为：</w:t>
      </w:r>
    </w:p>
    <w:p w:rsidR="00E15FA7" w:rsidRDefault="0038229B" w:rsidP="001F12D3">
      <w:pPr>
        <w:adjustRightInd w:val="0"/>
        <w:snapToGrid w:val="0"/>
        <w:spacing w:afterLines="50" w:line="360" w:lineRule="auto"/>
        <w:ind w:firstLine="480"/>
        <w:rPr>
          <w:sz w:val="24"/>
        </w:rPr>
      </w:pPr>
      <w:r>
        <w:rPr>
          <w:sz w:val="24"/>
        </w:rPr>
        <w:pict>
          <v:line id="_x0000_s1028" style="position:absolute;left:0;text-align:left;flip:y;z-index:251663360" from="66.9pt,33.7pt" to="247.95pt,34.45pt" o:gfxdata="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226E9gAAAAJAQAADwAAAAAAAAABACAAAAAiAAAAZHJzL2Rvd25yZXYueG1sUEsBAhQAFAAA&#10;AAgAh07iQABK/c3vAQAAtAMAAA4AAAAAAAAAAQAgAAAAJwEAAGRycy9lMm9Eb2MueG1sUEsFBgAA&#10;AAAGAAYAWQEAAIgFAAAAAA==&#10;" strokecolor="black [3213]" strokeweight="1pt"/>
        </w:pict>
      </w:r>
      <w:r w:rsidR="009756EE" w:rsidRPr="009756EE">
        <w:rPr>
          <w:rFonts w:hint="eastAsia"/>
          <w:position w:val="-12"/>
          <w:sz w:val="24"/>
        </w:rPr>
        <w:object w:dxaOrig="2620" w:dyaOrig="360">
          <v:shape id="_x0000_i1043" type="#_x0000_t75" style="width:130.6pt;height:18.4pt" o:ole="">
            <v:imagedata r:id="rId63" o:title=""/>
          </v:shape>
          <o:OLEObject Type="Embed" ProgID="Equation.3" ShapeID="_x0000_i1043" DrawAspect="Content" ObjectID="_1711206685" r:id="rId64"/>
        </w:object>
      </w:r>
      <w:r w:rsidR="00B4319F">
        <w:rPr>
          <w:rFonts w:hint="eastAsia"/>
          <w:sz w:val="24"/>
        </w:rPr>
        <w:t>（℃）</w:t>
      </w:r>
    </w:p>
    <w:sectPr w:rsidR="00E15FA7" w:rsidSect="009756EE">
      <w:pgSz w:w="11906" w:h="16838"/>
      <w:pgMar w:top="1440" w:right="1286" w:bottom="1440" w:left="1800" w:header="851" w:footer="992" w:gutter="0"/>
      <w:cols w:space="720"/>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wl" w:date="2022-04-08T14:52:00Z" w:initials="Wl">
    <w:p w:rsidR="00455A2B" w:rsidRDefault="00455A2B">
      <w:pPr>
        <w:pStyle w:val="a5"/>
      </w:pPr>
      <w:r>
        <w:rPr>
          <w:rStyle w:val="af3"/>
        </w:rPr>
        <w:annotationRef/>
      </w:r>
      <w:r>
        <w:rPr>
          <w:rFonts w:hint="eastAsia"/>
        </w:rPr>
        <w:t>建议</w:t>
      </w:r>
      <w:r>
        <w:t>根据规范制修订要求</w:t>
      </w:r>
      <w:r w:rsidR="00F1235D">
        <w:t>进行格式</w:t>
      </w:r>
      <w:r>
        <w:t>调整，包括但不限于段落、字母数字的字体</w:t>
      </w:r>
      <w:r w:rsidR="00F1235D">
        <w:t>一致</w:t>
      </w:r>
      <w:r>
        <w:t>等内容。</w:t>
      </w:r>
    </w:p>
  </w:comment>
  <w:comment w:id="1" w:author="wl" w:date="2022-04-08T16:38:00Z" w:initials="Wl">
    <w:p w:rsidR="00067FA7" w:rsidRDefault="00067FA7">
      <w:pPr>
        <w:pStyle w:val="a5"/>
      </w:pPr>
      <w:r>
        <w:rPr>
          <w:rStyle w:val="af3"/>
        </w:rPr>
        <w:annotationRef/>
      </w:r>
      <w:r w:rsidRPr="00067FA7">
        <w:rPr>
          <w:rFonts w:hint="eastAsia"/>
        </w:rPr>
        <w:t>修改不当的地方可以不接受修改。</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FA7" w:rsidRDefault="00E15FA7" w:rsidP="009756EE">
      <w:r>
        <w:separator/>
      </w:r>
    </w:p>
  </w:endnote>
  <w:endnote w:type="continuationSeparator" w:id="0">
    <w:p w:rsidR="00E15FA7" w:rsidRDefault="00E15FA7" w:rsidP="009756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SSJ0+ZGeDxQ-1">
    <w:altName w:val="Times New Roman"/>
    <w:charset w:val="00"/>
    <w:family w:val="roman"/>
    <w:pitch w:val="default"/>
    <w:sig w:usb0="00000000" w:usb1="00000000" w:usb2="00000000" w:usb3="00000000" w:csb0="00040001" w:csb1="00000000"/>
  </w:font>
  <w:font w:name="E-BZ+ZGeDxQ-2">
    <w:altName w:val="Times New Roman"/>
    <w:charset w:val="00"/>
    <w:family w:val="roman"/>
    <w:pitch w:val="default"/>
    <w:sig w:usb0="00000000" w:usb1="00000000" w:usb2="00000000" w:usb3="00000000" w:csb0="00040001" w:csb1="00000000"/>
  </w:font>
  <w:font w:name="Sim Sun">
    <w:altName w:val="微软雅黑"/>
    <w:charset w:val="86"/>
    <w:family w:val="swiss"/>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A00002EF" w:usb1="420020E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19F" w:rsidRDefault="0038229B">
    <w:pPr>
      <w:pStyle w:val="aa"/>
      <w:framePr w:wrap="around" w:vAnchor="text" w:hAnchor="margin" w:xAlign="center" w:y="1"/>
      <w:rPr>
        <w:rStyle w:val="af0"/>
      </w:rPr>
    </w:pPr>
    <w:r>
      <w:fldChar w:fldCharType="begin"/>
    </w:r>
    <w:r w:rsidR="00B4319F">
      <w:rPr>
        <w:rStyle w:val="af0"/>
      </w:rPr>
      <w:instrText xml:space="preserve">PAGE  </w:instrText>
    </w:r>
    <w:r>
      <w:fldChar w:fldCharType="separate"/>
    </w:r>
    <w:r w:rsidR="00B4319F">
      <w:rPr>
        <w:rStyle w:val="af0"/>
      </w:rPr>
      <w:t>3</w:t>
    </w:r>
    <w:r>
      <w:fldChar w:fldCharType="end"/>
    </w:r>
  </w:p>
  <w:p w:rsidR="00B4319F" w:rsidRDefault="00B4319F">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19F" w:rsidRDefault="0038229B">
    <w:pPr>
      <w:pStyle w:val="aa"/>
      <w:framePr w:wrap="around" w:vAnchor="text" w:hAnchor="margin" w:xAlign="right" w:y="1"/>
      <w:rPr>
        <w:rStyle w:val="af0"/>
      </w:rPr>
    </w:pPr>
    <w:r>
      <w:fldChar w:fldCharType="begin"/>
    </w:r>
    <w:r w:rsidR="00B4319F">
      <w:rPr>
        <w:rStyle w:val="af0"/>
      </w:rPr>
      <w:instrText xml:space="preserve">PAGE  </w:instrText>
    </w:r>
    <w:r>
      <w:fldChar w:fldCharType="separate"/>
    </w:r>
    <w:r w:rsidR="00B4319F">
      <w:rPr>
        <w:rStyle w:val="af0"/>
      </w:rPr>
      <w:t>2</w:t>
    </w:r>
    <w:r>
      <w:fldChar w:fldCharType="end"/>
    </w:r>
  </w:p>
  <w:p w:rsidR="00B4319F" w:rsidRDefault="00B4319F">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19F" w:rsidRDefault="00B4319F">
    <w:pPr>
      <w:pStyle w:val="aa"/>
      <w:ind w:right="360"/>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19F" w:rsidRDefault="00B4319F">
    <w:pPr>
      <w:pStyle w:val="aa"/>
      <w:ind w:right="360"/>
      <w:rPr>
        <w:sz w:val="24"/>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19F" w:rsidRDefault="00B4319F">
    <w:pPr>
      <w:pStyle w:val="aa"/>
      <w:ind w:right="360" w:firstLine="360"/>
      <w:jc w:val="center"/>
      <w:rPr>
        <w:sz w:val="24"/>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19F" w:rsidRDefault="00B4319F">
    <w:pPr>
      <w:pStyle w:val="aa"/>
      <w:ind w:right="360" w:firstLine="360"/>
      <w:jc w:val="center"/>
      <w:rPr>
        <w:sz w:val="24"/>
      </w:rPr>
    </w:pPr>
    <w:r>
      <w:rPr>
        <w:kern w:val="0"/>
        <w:sz w:val="24"/>
        <w:szCs w:val="21"/>
      </w:rPr>
      <w:t>-</w:t>
    </w:r>
    <w:r w:rsidR="0038229B">
      <w:fldChar w:fldCharType="begin"/>
    </w:r>
    <w:r>
      <w:rPr>
        <w:rStyle w:val="af0"/>
      </w:rPr>
      <w:instrText xml:space="preserve"> PAGE </w:instrText>
    </w:r>
    <w:r w:rsidR="0038229B">
      <w:fldChar w:fldCharType="separate"/>
    </w:r>
    <w:r w:rsidR="001F12D3">
      <w:rPr>
        <w:rStyle w:val="af0"/>
        <w:noProof/>
      </w:rPr>
      <w:t>I</w:t>
    </w:r>
    <w:r w:rsidR="0038229B">
      <w:fldChar w:fldCharType="end"/>
    </w:r>
    <w:r>
      <w:rPr>
        <w:kern w:val="0"/>
        <w:sz w:val="24"/>
        <w:szCs w:val="21"/>
      </w:rPr>
      <w:t>-</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19F" w:rsidRDefault="00B4319F">
    <w:pPr>
      <w:pStyle w:val="aa"/>
      <w:ind w:right="360" w:firstLine="360"/>
      <w:jc w:val="center"/>
      <w:rPr>
        <w:sz w:val="24"/>
      </w:rPr>
    </w:pPr>
    <w:r>
      <w:rPr>
        <w:kern w:val="0"/>
        <w:sz w:val="24"/>
        <w:szCs w:val="21"/>
      </w:rPr>
      <w:t>-</w:t>
    </w:r>
    <w:r w:rsidR="0038229B">
      <w:rPr>
        <w:kern w:val="0"/>
        <w:sz w:val="24"/>
        <w:szCs w:val="21"/>
      </w:rPr>
      <w:fldChar w:fldCharType="begin"/>
    </w:r>
    <w:r>
      <w:rPr>
        <w:kern w:val="0"/>
        <w:sz w:val="24"/>
        <w:szCs w:val="21"/>
      </w:rPr>
      <w:instrText xml:space="preserve"> PAGE </w:instrText>
    </w:r>
    <w:r w:rsidR="0038229B">
      <w:rPr>
        <w:kern w:val="0"/>
        <w:sz w:val="24"/>
        <w:szCs w:val="21"/>
      </w:rPr>
      <w:fldChar w:fldCharType="separate"/>
    </w:r>
    <w:r w:rsidR="001F12D3">
      <w:rPr>
        <w:noProof/>
        <w:kern w:val="0"/>
        <w:sz w:val="24"/>
        <w:szCs w:val="21"/>
      </w:rPr>
      <w:t>1</w:t>
    </w:r>
    <w:r w:rsidR="0038229B">
      <w:rPr>
        <w:kern w:val="0"/>
        <w:sz w:val="24"/>
        <w:szCs w:val="21"/>
      </w:rPr>
      <w:fldChar w:fldCharType="end"/>
    </w:r>
    <w:r>
      <w:rPr>
        <w:kern w:val="0"/>
        <w:sz w:val="24"/>
        <w:szCs w:val="21"/>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FA7" w:rsidRDefault="00E15FA7" w:rsidP="009756EE">
      <w:r>
        <w:separator/>
      </w:r>
    </w:p>
  </w:footnote>
  <w:footnote w:type="continuationSeparator" w:id="0">
    <w:p w:rsidR="00E15FA7" w:rsidRDefault="00E15FA7" w:rsidP="009756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19F" w:rsidRDefault="00B4319F">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19F" w:rsidRDefault="00B4319F">
    <w:pPr>
      <w:pStyle w:val="ab"/>
      <w:rPr>
        <w:rFonts w:ascii="黑体" w:eastAsia="黑体"/>
        <w:sz w:val="21"/>
        <w:szCs w:val="21"/>
      </w:rPr>
    </w:pPr>
    <w:r>
      <w:rPr>
        <w:rFonts w:ascii="黑体" w:eastAsia="黑体" w:hint="eastAsia"/>
        <w:sz w:val="21"/>
        <w:szCs w:val="21"/>
      </w:rPr>
      <w:t>JJF（渝）XXX-2018</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19F" w:rsidRDefault="00B4319F">
    <w:pPr>
      <w:pStyle w:val="ab"/>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19F" w:rsidRDefault="00B4319F">
    <w:pPr>
      <w:pStyle w:val="ab"/>
      <w:rPr>
        <w:rFonts w:ascii="黑体" w:eastAsia="黑体"/>
        <w:sz w:val="21"/>
        <w:szCs w:val="21"/>
      </w:rPr>
    </w:pPr>
    <w:r>
      <w:rPr>
        <w:rFonts w:ascii="黑体" w:eastAsia="黑体" w:hint="eastAsia"/>
        <w:sz w:val="21"/>
        <w:szCs w:val="21"/>
      </w:rPr>
      <w:t>JJF  XXX-XXXX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D3C32C"/>
    <w:multiLevelType w:val="singleLevel"/>
    <w:tmpl w:val="84D3C32C"/>
    <w:lvl w:ilvl="0">
      <w:start w:val="1"/>
      <w:numFmt w:val="decimal"/>
      <w:suff w:val="nothing"/>
      <w:lvlText w:val="（%1）"/>
      <w:lvlJc w:val="left"/>
      <w:pPr>
        <w:ind w:left="420" w:firstLine="0"/>
      </w:pPr>
    </w:lvl>
  </w:abstractNum>
  <w:abstractNum w:abstractNumId="1">
    <w:nsid w:val="B4E37604"/>
    <w:multiLevelType w:val="singleLevel"/>
    <w:tmpl w:val="B4E37604"/>
    <w:lvl w:ilvl="0">
      <w:start w:val="1"/>
      <w:numFmt w:val="lowerLetter"/>
      <w:suff w:val="space"/>
      <w:lvlText w:val="%1）"/>
      <w:lvlJc w:val="left"/>
    </w:lvl>
  </w:abstractNum>
  <w:abstractNum w:abstractNumId="2">
    <w:nsid w:val="10DAD89A"/>
    <w:multiLevelType w:val="singleLevel"/>
    <w:tmpl w:val="10DAD89A"/>
    <w:lvl w:ilvl="0">
      <w:start w:val="1"/>
      <w:numFmt w:val="chineseCounting"/>
      <w:suff w:val="nothing"/>
      <w:lvlText w:val="%1、"/>
      <w:lvlJc w:val="left"/>
      <w:rPr>
        <w:rFonts w:hint="eastAsia"/>
      </w:rPr>
    </w:lvl>
  </w:abstractNum>
  <w:abstractNum w:abstractNumId="3">
    <w:nsid w:val="1AE20BC6"/>
    <w:multiLevelType w:val="multilevel"/>
    <w:tmpl w:val="B4FE04E2"/>
    <w:lvl w:ilvl="0">
      <w:start w:val="1"/>
      <w:numFmt w:val="decimal"/>
      <w:lvlText w:val="%1"/>
      <w:lvlJc w:val="left"/>
      <w:pPr>
        <w:tabs>
          <w:tab w:val="left" w:pos="360"/>
        </w:tabs>
        <w:ind w:left="360" w:hanging="360"/>
      </w:pPr>
      <w:rPr>
        <w:rFonts w:ascii="Times New Roman" w:hAnsi="Times New Roman" w:cs="Times New Roman" w:hint="default"/>
        <w:b/>
      </w:rPr>
    </w:lvl>
    <w:lvl w:ilvl="1">
      <w:start w:val="1"/>
      <w:numFmt w:val="decimal"/>
      <w:isLgl/>
      <w:lvlText w:val="%1.%2"/>
      <w:lvlJc w:val="left"/>
      <w:pPr>
        <w:ind w:left="405" w:hanging="405"/>
      </w:pPr>
      <w:rPr>
        <w:rFonts w:hAnsi="Times New Roman" w:hint="default"/>
        <w:b/>
      </w:rPr>
    </w:lvl>
    <w:lvl w:ilvl="2">
      <w:start w:val="1"/>
      <w:numFmt w:val="decimal"/>
      <w:isLgl/>
      <w:lvlText w:val="%1.%2.%3"/>
      <w:lvlJc w:val="left"/>
      <w:pPr>
        <w:ind w:left="720" w:hanging="720"/>
      </w:pPr>
      <w:rPr>
        <w:rFonts w:hAnsi="Times New Roman" w:hint="default"/>
      </w:rPr>
    </w:lvl>
    <w:lvl w:ilvl="3">
      <w:start w:val="1"/>
      <w:numFmt w:val="decimal"/>
      <w:isLgl/>
      <w:lvlText w:val="%1.%2.%3.%4"/>
      <w:lvlJc w:val="left"/>
      <w:pPr>
        <w:ind w:left="720" w:hanging="720"/>
      </w:pPr>
      <w:rPr>
        <w:rFonts w:hAnsi="Times New Roman" w:hint="default"/>
      </w:rPr>
    </w:lvl>
    <w:lvl w:ilvl="4">
      <w:start w:val="1"/>
      <w:numFmt w:val="decimal"/>
      <w:isLgl/>
      <w:lvlText w:val="%1.%2.%3.%4.%5"/>
      <w:lvlJc w:val="left"/>
      <w:pPr>
        <w:ind w:left="1080" w:hanging="1080"/>
      </w:pPr>
      <w:rPr>
        <w:rFonts w:hAnsi="Times New Roman" w:hint="default"/>
      </w:rPr>
    </w:lvl>
    <w:lvl w:ilvl="5">
      <w:start w:val="1"/>
      <w:numFmt w:val="decimal"/>
      <w:isLgl/>
      <w:lvlText w:val="%1.%2.%3.%4.%5.%6"/>
      <w:lvlJc w:val="left"/>
      <w:pPr>
        <w:ind w:left="1080" w:hanging="1080"/>
      </w:pPr>
      <w:rPr>
        <w:rFonts w:hAnsi="Times New Roman" w:hint="default"/>
      </w:rPr>
    </w:lvl>
    <w:lvl w:ilvl="6">
      <w:start w:val="1"/>
      <w:numFmt w:val="decimal"/>
      <w:isLgl/>
      <w:lvlText w:val="%1.%2.%3.%4.%5.%6.%7"/>
      <w:lvlJc w:val="left"/>
      <w:pPr>
        <w:ind w:left="1440" w:hanging="1440"/>
      </w:pPr>
      <w:rPr>
        <w:rFonts w:hAnsi="Times New Roman" w:hint="default"/>
      </w:rPr>
    </w:lvl>
    <w:lvl w:ilvl="7">
      <w:start w:val="1"/>
      <w:numFmt w:val="decimal"/>
      <w:isLgl/>
      <w:lvlText w:val="%1.%2.%3.%4.%5.%6.%7.%8"/>
      <w:lvlJc w:val="left"/>
      <w:pPr>
        <w:ind w:left="1440" w:hanging="1440"/>
      </w:pPr>
      <w:rPr>
        <w:rFonts w:hAnsi="Times New Roman" w:hint="default"/>
      </w:rPr>
    </w:lvl>
    <w:lvl w:ilvl="8">
      <w:start w:val="1"/>
      <w:numFmt w:val="decimal"/>
      <w:isLgl/>
      <w:lvlText w:val="%1.%2.%3.%4.%5.%6.%7.%8.%9"/>
      <w:lvlJc w:val="left"/>
      <w:pPr>
        <w:ind w:left="1800" w:hanging="1800"/>
      </w:pPr>
      <w:rPr>
        <w:rFonts w:hAnsi="Times New Roman"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revisionView w:markup="0"/>
  <w:trackRevisions/>
  <w:defaultTabStop w:val="419"/>
  <w:drawingGridHorizontalSpacing w:val="2"/>
  <w:drawingGridVerticalSpacing w:val="3"/>
  <w:noPunctuationKerning/>
  <w:characterSpacingControl w:val="compressPunctuation"/>
  <w:hdrShapeDefaults>
    <o:shapedefaults v:ext="edit" spidmax="1536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F0C32"/>
    <w:rsid w:val="000004CC"/>
    <w:rsid w:val="000011F9"/>
    <w:rsid w:val="00003C52"/>
    <w:rsid w:val="0000621B"/>
    <w:rsid w:val="00010A0B"/>
    <w:rsid w:val="00010A76"/>
    <w:rsid w:val="00010E4B"/>
    <w:rsid w:val="000111BF"/>
    <w:rsid w:val="0001293B"/>
    <w:rsid w:val="00012DC6"/>
    <w:rsid w:val="000131CB"/>
    <w:rsid w:val="00013E5B"/>
    <w:rsid w:val="00013F7C"/>
    <w:rsid w:val="00014087"/>
    <w:rsid w:val="00014A97"/>
    <w:rsid w:val="0001507B"/>
    <w:rsid w:val="00016111"/>
    <w:rsid w:val="0001647D"/>
    <w:rsid w:val="0001702E"/>
    <w:rsid w:val="00020108"/>
    <w:rsid w:val="00020122"/>
    <w:rsid w:val="00022397"/>
    <w:rsid w:val="000232AA"/>
    <w:rsid w:val="00023518"/>
    <w:rsid w:val="00024B48"/>
    <w:rsid w:val="000254CD"/>
    <w:rsid w:val="0002557C"/>
    <w:rsid w:val="00025797"/>
    <w:rsid w:val="000275E3"/>
    <w:rsid w:val="00027691"/>
    <w:rsid w:val="00030BB1"/>
    <w:rsid w:val="00031664"/>
    <w:rsid w:val="000318DE"/>
    <w:rsid w:val="0003205A"/>
    <w:rsid w:val="00032068"/>
    <w:rsid w:val="00032C91"/>
    <w:rsid w:val="0003303B"/>
    <w:rsid w:val="00033D61"/>
    <w:rsid w:val="000418B5"/>
    <w:rsid w:val="00043253"/>
    <w:rsid w:val="0004346E"/>
    <w:rsid w:val="0004472A"/>
    <w:rsid w:val="00046A01"/>
    <w:rsid w:val="00046D78"/>
    <w:rsid w:val="00047728"/>
    <w:rsid w:val="00051795"/>
    <w:rsid w:val="00052AB8"/>
    <w:rsid w:val="00053D4B"/>
    <w:rsid w:val="00054455"/>
    <w:rsid w:val="0005556B"/>
    <w:rsid w:val="0005586A"/>
    <w:rsid w:val="000573FC"/>
    <w:rsid w:val="000579E2"/>
    <w:rsid w:val="000608D7"/>
    <w:rsid w:val="00060FE6"/>
    <w:rsid w:val="00061305"/>
    <w:rsid w:val="00061BFE"/>
    <w:rsid w:val="00062502"/>
    <w:rsid w:val="00062C6C"/>
    <w:rsid w:val="00062D03"/>
    <w:rsid w:val="0006445C"/>
    <w:rsid w:val="00065235"/>
    <w:rsid w:val="00067FA7"/>
    <w:rsid w:val="00070C66"/>
    <w:rsid w:val="00073785"/>
    <w:rsid w:val="00073B80"/>
    <w:rsid w:val="00076059"/>
    <w:rsid w:val="00077E73"/>
    <w:rsid w:val="0008021D"/>
    <w:rsid w:val="00080AD8"/>
    <w:rsid w:val="00081EEA"/>
    <w:rsid w:val="00082CBA"/>
    <w:rsid w:val="0008302B"/>
    <w:rsid w:val="0008327E"/>
    <w:rsid w:val="00083952"/>
    <w:rsid w:val="000847BE"/>
    <w:rsid w:val="00084D83"/>
    <w:rsid w:val="00085568"/>
    <w:rsid w:val="000855B6"/>
    <w:rsid w:val="00085CF2"/>
    <w:rsid w:val="00087947"/>
    <w:rsid w:val="00090DCD"/>
    <w:rsid w:val="00091332"/>
    <w:rsid w:val="00092139"/>
    <w:rsid w:val="00092182"/>
    <w:rsid w:val="00093373"/>
    <w:rsid w:val="0009748D"/>
    <w:rsid w:val="00097663"/>
    <w:rsid w:val="000A06EB"/>
    <w:rsid w:val="000A1E81"/>
    <w:rsid w:val="000A2189"/>
    <w:rsid w:val="000A4418"/>
    <w:rsid w:val="000A7494"/>
    <w:rsid w:val="000B029B"/>
    <w:rsid w:val="000B0649"/>
    <w:rsid w:val="000B27F3"/>
    <w:rsid w:val="000B42C8"/>
    <w:rsid w:val="000B5AAF"/>
    <w:rsid w:val="000B5F57"/>
    <w:rsid w:val="000B637C"/>
    <w:rsid w:val="000B71B1"/>
    <w:rsid w:val="000C0CB8"/>
    <w:rsid w:val="000C0D1C"/>
    <w:rsid w:val="000C1239"/>
    <w:rsid w:val="000C3EF5"/>
    <w:rsid w:val="000C47C6"/>
    <w:rsid w:val="000C4F32"/>
    <w:rsid w:val="000C5A5D"/>
    <w:rsid w:val="000C7F0C"/>
    <w:rsid w:val="000D0C8E"/>
    <w:rsid w:val="000D18FD"/>
    <w:rsid w:val="000D37C2"/>
    <w:rsid w:val="000D521E"/>
    <w:rsid w:val="000E00CA"/>
    <w:rsid w:val="000E1578"/>
    <w:rsid w:val="000E39B1"/>
    <w:rsid w:val="000E3A98"/>
    <w:rsid w:val="000E4A2A"/>
    <w:rsid w:val="000E4C05"/>
    <w:rsid w:val="000E4F28"/>
    <w:rsid w:val="000E7623"/>
    <w:rsid w:val="000F02AD"/>
    <w:rsid w:val="000F02C2"/>
    <w:rsid w:val="000F1AE8"/>
    <w:rsid w:val="000F639B"/>
    <w:rsid w:val="00102CCA"/>
    <w:rsid w:val="00106909"/>
    <w:rsid w:val="00107301"/>
    <w:rsid w:val="00111324"/>
    <w:rsid w:val="001114CA"/>
    <w:rsid w:val="00111D91"/>
    <w:rsid w:val="00111EC1"/>
    <w:rsid w:val="00112DAE"/>
    <w:rsid w:val="001131FD"/>
    <w:rsid w:val="00113224"/>
    <w:rsid w:val="0011395D"/>
    <w:rsid w:val="00113BDC"/>
    <w:rsid w:val="00114BEE"/>
    <w:rsid w:val="00114CB1"/>
    <w:rsid w:val="00114DA5"/>
    <w:rsid w:val="001152F7"/>
    <w:rsid w:val="00115B21"/>
    <w:rsid w:val="00115B33"/>
    <w:rsid w:val="001161E3"/>
    <w:rsid w:val="00116448"/>
    <w:rsid w:val="00117FB8"/>
    <w:rsid w:val="00120B22"/>
    <w:rsid w:val="00120E50"/>
    <w:rsid w:val="00121757"/>
    <w:rsid w:val="001223F4"/>
    <w:rsid w:val="0012423C"/>
    <w:rsid w:val="0012759A"/>
    <w:rsid w:val="00132FED"/>
    <w:rsid w:val="00133706"/>
    <w:rsid w:val="00133F7C"/>
    <w:rsid w:val="00133FF8"/>
    <w:rsid w:val="00135076"/>
    <w:rsid w:val="001353C5"/>
    <w:rsid w:val="001358C2"/>
    <w:rsid w:val="00135E1C"/>
    <w:rsid w:val="00136BA2"/>
    <w:rsid w:val="001404BA"/>
    <w:rsid w:val="0014292B"/>
    <w:rsid w:val="00142961"/>
    <w:rsid w:val="0014424B"/>
    <w:rsid w:val="00144BFA"/>
    <w:rsid w:val="00150F39"/>
    <w:rsid w:val="00153B8B"/>
    <w:rsid w:val="001541FA"/>
    <w:rsid w:val="00154B7E"/>
    <w:rsid w:val="00154C5C"/>
    <w:rsid w:val="00156372"/>
    <w:rsid w:val="00157701"/>
    <w:rsid w:val="00157FE9"/>
    <w:rsid w:val="001617C4"/>
    <w:rsid w:val="00161F1B"/>
    <w:rsid w:val="0016297D"/>
    <w:rsid w:val="00164B78"/>
    <w:rsid w:val="00164B89"/>
    <w:rsid w:val="001676C5"/>
    <w:rsid w:val="00171146"/>
    <w:rsid w:val="00172534"/>
    <w:rsid w:val="00172811"/>
    <w:rsid w:val="00172973"/>
    <w:rsid w:val="00173F2F"/>
    <w:rsid w:val="00173FAB"/>
    <w:rsid w:val="001743DC"/>
    <w:rsid w:val="00174951"/>
    <w:rsid w:val="00174F85"/>
    <w:rsid w:val="001752DE"/>
    <w:rsid w:val="0017696E"/>
    <w:rsid w:val="0018150E"/>
    <w:rsid w:val="00181573"/>
    <w:rsid w:val="00183148"/>
    <w:rsid w:val="00183C1B"/>
    <w:rsid w:val="001865F3"/>
    <w:rsid w:val="00186DEF"/>
    <w:rsid w:val="00186FDC"/>
    <w:rsid w:val="00187DBF"/>
    <w:rsid w:val="00192391"/>
    <w:rsid w:val="001931A2"/>
    <w:rsid w:val="0019422D"/>
    <w:rsid w:val="0019430F"/>
    <w:rsid w:val="00195BE3"/>
    <w:rsid w:val="001A00F1"/>
    <w:rsid w:val="001A0F87"/>
    <w:rsid w:val="001A2C56"/>
    <w:rsid w:val="001A3662"/>
    <w:rsid w:val="001A55A2"/>
    <w:rsid w:val="001A5DDE"/>
    <w:rsid w:val="001A63C8"/>
    <w:rsid w:val="001A7B55"/>
    <w:rsid w:val="001A7B69"/>
    <w:rsid w:val="001B18EB"/>
    <w:rsid w:val="001B2CA5"/>
    <w:rsid w:val="001B5F4F"/>
    <w:rsid w:val="001B5F51"/>
    <w:rsid w:val="001B6250"/>
    <w:rsid w:val="001B6B53"/>
    <w:rsid w:val="001C0006"/>
    <w:rsid w:val="001C05BE"/>
    <w:rsid w:val="001C08D4"/>
    <w:rsid w:val="001C4B7A"/>
    <w:rsid w:val="001C514E"/>
    <w:rsid w:val="001C54EA"/>
    <w:rsid w:val="001C55DE"/>
    <w:rsid w:val="001C5CF7"/>
    <w:rsid w:val="001C5D85"/>
    <w:rsid w:val="001C6322"/>
    <w:rsid w:val="001C64EF"/>
    <w:rsid w:val="001C7180"/>
    <w:rsid w:val="001D0951"/>
    <w:rsid w:val="001D1F8B"/>
    <w:rsid w:val="001D25D7"/>
    <w:rsid w:val="001D4ABF"/>
    <w:rsid w:val="001D6554"/>
    <w:rsid w:val="001D6650"/>
    <w:rsid w:val="001E007B"/>
    <w:rsid w:val="001E0DBE"/>
    <w:rsid w:val="001E12F8"/>
    <w:rsid w:val="001E32FD"/>
    <w:rsid w:val="001E405E"/>
    <w:rsid w:val="001E4AC6"/>
    <w:rsid w:val="001E5F70"/>
    <w:rsid w:val="001E6228"/>
    <w:rsid w:val="001E7BBA"/>
    <w:rsid w:val="001F0AC7"/>
    <w:rsid w:val="001F12D3"/>
    <w:rsid w:val="001F1995"/>
    <w:rsid w:val="001F263D"/>
    <w:rsid w:val="001F367D"/>
    <w:rsid w:val="001F6821"/>
    <w:rsid w:val="001F6D82"/>
    <w:rsid w:val="001F7C5C"/>
    <w:rsid w:val="002018A3"/>
    <w:rsid w:val="00201B1E"/>
    <w:rsid w:val="00201B57"/>
    <w:rsid w:val="0020437B"/>
    <w:rsid w:val="00204D21"/>
    <w:rsid w:val="0020529C"/>
    <w:rsid w:val="00205A22"/>
    <w:rsid w:val="00205D46"/>
    <w:rsid w:val="00206DBD"/>
    <w:rsid w:val="00207C70"/>
    <w:rsid w:val="00207D71"/>
    <w:rsid w:val="002122AD"/>
    <w:rsid w:val="00212743"/>
    <w:rsid w:val="00215D57"/>
    <w:rsid w:val="00215DA7"/>
    <w:rsid w:val="0021701C"/>
    <w:rsid w:val="00217957"/>
    <w:rsid w:val="002206F0"/>
    <w:rsid w:val="00220F69"/>
    <w:rsid w:val="00221A39"/>
    <w:rsid w:val="00221C3C"/>
    <w:rsid w:val="00222803"/>
    <w:rsid w:val="00222A95"/>
    <w:rsid w:val="00224515"/>
    <w:rsid w:val="00224DC1"/>
    <w:rsid w:val="0022720A"/>
    <w:rsid w:val="002305BF"/>
    <w:rsid w:val="00232B6C"/>
    <w:rsid w:val="002356D9"/>
    <w:rsid w:val="0024154A"/>
    <w:rsid w:val="002415D2"/>
    <w:rsid w:val="002415E8"/>
    <w:rsid w:val="00242C31"/>
    <w:rsid w:val="002455D9"/>
    <w:rsid w:val="00246390"/>
    <w:rsid w:val="00246F11"/>
    <w:rsid w:val="002509DC"/>
    <w:rsid w:val="002514C7"/>
    <w:rsid w:val="002515AE"/>
    <w:rsid w:val="0025367C"/>
    <w:rsid w:val="00253ED1"/>
    <w:rsid w:val="00254C69"/>
    <w:rsid w:val="00254DFE"/>
    <w:rsid w:val="00256687"/>
    <w:rsid w:val="00257FA8"/>
    <w:rsid w:val="00260207"/>
    <w:rsid w:val="00262C16"/>
    <w:rsid w:val="00264B6E"/>
    <w:rsid w:val="00266042"/>
    <w:rsid w:val="00266791"/>
    <w:rsid w:val="00266B4B"/>
    <w:rsid w:val="00271ECE"/>
    <w:rsid w:val="0027321A"/>
    <w:rsid w:val="00273934"/>
    <w:rsid w:val="00274147"/>
    <w:rsid w:val="00275813"/>
    <w:rsid w:val="00281CF0"/>
    <w:rsid w:val="00282447"/>
    <w:rsid w:val="002830E8"/>
    <w:rsid w:val="0028329B"/>
    <w:rsid w:val="00283546"/>
    <w:rsid w:val="00283B15"/>
    <w:rsid w:val="00284250"/>
    <w:rsid w:val="002842C3"/>
    <w:rsid w:val="00285688"/>
    <w:rsid w:val="00285782"/>
    <w:rsid w:val="0028597D"/>
    <w:rsid w:val="00285B27"/>
    <w:rsid w:val="00285C8B"/>
    <w:rsid w:val="00286BE4"/>
    <w:rsid w:val="00286E9C"/>
    <w:rsid w:val="00287410"/>
    <w:rsid w:val="00287CD5"/>
    <w:rsid w:val="00290D23"/>
    <w:rsid w:val="00291145"/>
    <w:rsid w:val="002916A2"/>
    <w:rsid w:val="00291B24"/>
    <w:rsid w:val="00291E16"/>
    <w:rsid w:val="002931AB"/>
    <w:rsid w:val="00294887"/>
    <w:rsid w:val="00296303"/>
    <w:rsid w:val="00297DBC"/>
    <w:rsid w:val="002A055E"/>
    <w:rsid w:val="002A0974"/>
    <w:rsid w:val="002A265D"/>
    <w:rsid w:val="002A2C73"/>
    <w:rsid w:val="002A35CB"/>
    <w:rsid w:val="002A3BC6"/>
    <w:rsid w:val="002A426D"/>
    <w:rsid w:val="002A55D2"/>
    <w:rsid w:val="002A5E8A"/>
    <w:rsid w:val="002A632F"/>
    <w:rsid w:val="002A640D"/>
    <w:rsid w:val="002A7429"/>
    <w:rsid w:val="002B12C0"/>
    <w:rsid w:val="002B2FF1"/>
    <w:rsid w:val="002B336E"/>
    <w:rsid w:val="002B3682"/>
    <w:rsid w:val="002B55CC"/>
    <w:rsid w:val="002B5EB0"/>
    <w:rsid w:val="002B6244"/>
    <w:rsid w:val="002B6CA2"/>
    <w:rsid w:val="002B6F99"/>
    <w:rsid w:val="002B77A6"/>
    <w:rsid w:val="002B7C6E"/>
    <w:rsid w:val="002C22FC"/>
    <w:rsid w:val="002C2D68"/>
    <w:rsid w:val="002C2DB7"/>
    <w:rsid w:val="002C2ED7"/>
    <w:rsid w:val="002C40EC"/>
    <w:rsid w:val="002C67A2"/>
    <w:rsid w:val="002C6E70"/>
    <w:rsid w:val="002D02E6"/>
    <w:rsid w:val="002D3BAF"/>
    <w:rsid w:val="002D3D4C"/>
    <w:rsid w:val="002D72B0"/>
    <w:rsid w:val="002E1BEC"/>
    <w:rsid w:val="002E2034"/>
    <w:rsid w:val="002E2F64"/>
    <w:rsid w:val="002E3A16"/>
    <w:rsid w:val="002E3D3C"/>
    <w:rsid w:val="002E4126"/>
    <w:rsid w:val="002E54F8"/>
    <w:rsid w:val="002E6017"/>
    <w:rsid w:val="002E7B54"/>
    <w:rsid w:val="002F1932"/>
    <w:rsid w:val="002F2631"/>
    <w:rsid w:val="002F2B1A"/>
    <w:rsid w:val="002F3B65"/>
    <w:rsid w:val="002F4806"/>
    <w:rsid w:val="002F764A"/>
    <w:rsid w:val="003003EC"/>
    <w:rsid w:val="00301B44"/>
    <w:rsid w:val="003020F0"/>
    <w:rsid w:val="00302783"/>
    <w:rsid w:val="00303592"/>
    <w:rsid w:val="0030597B"/>
    <w:rsid w:val="003061F0"/>
    <w:rsid w:val="00306B8D"/>
    <w:rsid w:val="00306D56"/>
    <w:rsid w:val="00310505"/>
    <w:rsid w:val="00314B04"/>
    <w:rsid w:val="00314EA9"/>
    <w:rsid w:val="0031694C"/>
    <w:rsid w:val="00317296"/>
    <w:rsid w:val="00317F55"/>
    <w:rsid w:val="0032017D"/>
    <w:rsid w:val="00322805"/>
    <w:rsid w:val="00322C74"/>
    <w:rsid w:val="003244AE"/>
    <w:rsid w:val="00324853"/>
    <w:rsid w:val="00327B4C"/>
    <w:rsid w:val="003310BE"/>
    <w:rsid w:val="00332AB8"/>
    <w:rsid w:val="00333904"/>
    <w:rsid w:val="00333A3C"/>
    <w:rsid w:val="00334F8D"/>
    <w:rsid w:val="003354FE"/>
    <w:rsid w:val="00335B4C"/>
    <w:rsid w:val="00335D4C"/>
    <w:rsid w:val="0033637C"/>
    <w:rsid w:val="00336CFF"/>
    <w:rsid w:val="0033782B"/>
    <w:rsid w:val="00340205"/>
    <w:rsid w:val="003426F0"/>
    <w:rsid w:val="0034342C"/>
    <w:rsid w:val="00343F62"/>
    <w:rsid w:val="0034446E"/>
    <w:rsid w:val="00344571"/>
    <w:rsid w:val="00344F89"/>
    <w:rsid w:val="00345E6D"/>
    <w:rsid w:val="0035496B"/>
    <w:rsid w:val="00354CBC"/>
    <w:rsid w:val="00355E94"/>
    <w:rsid w:val="00356935"/>
    <w:rsid w:val="00361DF1"/>
    <w:rsid w:val="0036275D"/>
    <w:rsid w:val="00363430"/>
    <w:rsid w:val="003644D6"/>
    <w:rsid w:val="003648FA"/>
    <w:rsid w:val="003664FB"/>
    <w:rsid w:val="0036654C"/>
    <w:rsid w:val="003706BA"/>
    <w:rsid w:val="00371021"/>
    <w:rsid w:val="003714AC"/>
    <w:rsid w:val="003714F6"/>
    <w:rsid w:val="00371BE7"/>
    <w:rsid w:val="00371EFD"/>
    <w:rsid w:val="0037421D"/>
    <w:rsid w:val="003807B8"/>
    <w:rsid w:val="0038229B"/>
    <w:rsid w:val="00383DA9"/>
    <w:rsid w:val="003857C1"/>
    <w:rsid w:val="00385A52"/>
    <w:rsid w:val="00386E26"/>
    <w:rsid w:val="00390573"/>
    <w:rsid w:val="0039257F"/>
    <w:rsid w:val="00392F24"/>
    <w:rsid w:val="003954A5"/>
    <w:rsid w:val="00396512"/>
    <w:rsid w:val="00397B5A"/>
    <w:rsid w:val="003A0369"/>
    <w:rsid w:val="003A299B"/>
    <w:rsid w:val="003A2E39"/>
    <w:rsid w:val="003A40D4"/>
    <w:rsid w:val="003A4106"/>
    <w:rsid w:val="003A55BB"/>
    <w:rsid w:val="003A6F42"/>
    <w:rsid w:val="003A717D"/>
    <w:rsid w:val="003A7623"/>
    <w:rsid w:val="003A7B89"/>
    <w:rsid w:val="003B0D5D"/>
    <w:rsid w:val="003B0D73"/>
    <w:rsid w:val="003B1EDC"/>
    <w:rsid w:val="003B3254"/>
    <w:rsid w:val="003B3C33"/>
    <w:rsid w:val="003B464B"/>
    <w:rsid w:val="003B4858"/>
    <w:rsid w:val="003B4ECB"/>
    <w:rsid w:val="003B4FD4"/>
    <w:rsid w:val="003C328F"/>
    <w:rsid w:val="003C3394"/>
    <w:rsid w:val="003C39EC"/>
    <w:rsid w:val="003C525E"/>
    <w:rsid w:val="003C52B9"/>
    <w:rsid w:val="003C7F0A"/>
    <w:rsid w:val="003D1E8E"/>
    <w:rsid w:val="003D21C4"/>
    <w:rsid w:val="003D37EC"/>
    <w:rsid w:val="003D3BE9"/>
    <w:rsid w:val="003D50E1"/>
    <w:rsid w:val="003D5325"/>
    <w:rsid w:val="003D5562"/>
    <w:rsid w:val="003D7313"/>
    <w:rsid w:val="003E022C"/>
    <w:rsid w:val="003E14DD"/>
    <w:rsid w:val="003E1D4D"/>
    <w:rsid w:val="003E414D"/>
    <w:rsid w:val="003E5931"/>
    <w:rsid w:val="003E62B7"/>
    <w:rsid w:val="003E666A"/>
    <w:rsid w:val="003E7164"/>
    <w:rsid w:val="003E73A8"/>
    <w:rsid w:val="003E78B7"/>
    <w:rsid w:val="003E7A75"/>
    <w:rsid w:val="003F02E4"/>
    <w:rsid w:val="003F0DDC"/>
    <w:rsid w:val="003F1C0C"/>
    <w:rsid w:val="003F3AFC"/>
    <w:rsid w:val="003F4B13"/>
    <w:rsid w:val="003F62F5"/>
    <w:rsid w:val="003F6EF0"/>
    <w:rsid w:val="003F7D24"/>
    <w:rsid w:val="004027FE"/>
    <w:rsid w:val="00402882"/>
    <w:rsid w:val="00404800"/>
    <w:rsid w:val="00404E3B"/>
    <w:rsid w:val="004054A1"/>
    <w:rsid w:val="00407356"/>
    <w:rsid w:val="00407FAE"/>
    <w:rsid w:val="00410742"/>
    <w:rsid w:val="00411E74"/>
    <w:rsid w:val="00412776"/>
    <w:rsid w:val="00413D74"/>
    <w:rsid w:val="00414AC9"/>
    <w:rsid w:val="004226A9"/>
    <w:rsid w:val="00423312"/>
    <w:rsid w:val="00424264"/>
    <w:rsid w:val="00425715"/>
    <w:rsid w:val="004263EA"/>
    <w:rsid w:val="004264CB"/>
    <w:rsid w:val="004265D1"/>
    <w:rsid w:val="00426C1A"/>
    <w:rsid w:val="00426C41"/>
    <w:rsid w:val="004304F4"/>
    <w:rsid w:val="004325CB"/>
    <w:rsid w:val="00432F5C"/>
    <w:rsid w:val="00433262"/>
    <w:rsid w:val="0043626B"/>
    <w:rsid w:val="00437629"/>
    <w:rsid w:val="00440E47"/>
    <w:rsid w:val="00441C9E"/>
    <w:rsid w:val="00443209"/>
    <w:rsid w:val="004434A6"/>
    <w:rsid w:val="0044592B"/>
    <w:rsid w:val="00451531"/>
    <w:rsid w:val="00452392"/>
    <w:rsid w:val="00455A2B"/>
    <w:rsid w:val="00460069"/>
    <w:rsid w:val="00461DCA"/>
    <w:rsid w:val="00462957"/>
    <w:rsid w:val="00463007"/>
    <w:rsid w:val="004635D7"/>
    <w:rsid w:val="00463D19"/>
    <w:rsid w:val="00464D42"/>
    <w:rsid w:val="004651C9"/>
    <w:rsid w:val="00467A02"/>
    <w:rsid w:val="00470017"/>
    <w:rsid w:val="00470909"/>
    <w:rsid w:val="00470C87"/>
    <w:rsid w:val="0047178B"/>
    <w:rsid w:val="00471DA4"/>
    <w:rsid w:val="00471FF8"/>
    <w:rsid w:val="00473E0A"/>
    <w:rsid w:val="0047524C"/>
    <w:rsid w:val="004758AC"/>
    <w:rsid w:val="0047601F"/>
    <w:rsid w:val="00476E30"/>
    <w:rsid w:val="0047740D"/>
    <w:rsid w:val="00480925"/>
    <w:rsid w:val="00484540"/>
    <w:rsid w:val="00484A9B"/>
    <w:rsid w:val="00484DAF"/>
    <w:rsid w:val="0048552D"/>
    <w:rsid w:val="00486E10"/>
    <w:rsid w:val="00490D1F"/>
    <w:rsid w:val="004913EA"/>
    <w:rsid w:val="00492461"/>
    <w:rsid w:val="00493AF6"/>
    <w:rsid w:val="004966F3"/>
    <w:rsid w:val="00496D79"/>
    <w:rsid w:val="00497DCB"/>
    <w:rsid w:val="004A1541"/>
    <w:rsid w:val="004A1ADE"/>
    <w:rsid w:val="004A3136"/>
    <w:rsid w:val="004A3566"/>
    <w:rsid w:val="004A42F2"/>
    <w:rsid w:val="004A4993"/>
    <w:rsid w:val="004A6A26"/>
    <w:rsid w:val="004B1523"/>
    <w:rsid w:val="004B1CE4"/>
    <w:rsid w:val="004B23F3"/>
    <w:rsid w:val="004B2C81"/>
    <w:rsid w:val="004B2E3C"/>
    <w:rsid w:val="004B462B"/>
    <w:rsid w:val="004B473A"/>
    <w:rsid w:val="004B4A45"/>
    <w:rsid w:val="004B5C61"/>
    <w:rsid w:val="004B6385"/>
    <w:rsid w:val="004B71CB"/>
    <w:rsid w:val="004B79B1"/>
    <w:rsid w:val="004C0C27"/>
    <w:rsid w:val="004C10C9"/>
    <w:rsid w:val="004C40FD"/>
    <w:rsid w:val="004C468E"/>
    <w:rsid w:val="004C4861"/>
    <w:rsid w:val="004C6579"/>
    <w:rsid w:val="004D0BA8"/>
    <w:rsid w:val="004D1C24"/>
    <w:rsid w:val="004D6CC3"/>
    <w:rsid w:val="004D6E55"/>
    <w:rsid w:val="004D7030"/>
    <w:rsid w:val="004D70B9"/>
    <w:rsid w:val="004E023C"/>
    <w:rsid w:val="004E1060"/>
    <w:rsid w:val="004E37FA"/>
    <w:rsid w:val="004E4031"/>
    <w:rsid w:val="004E4389"/>
    <w:rsid w:val="004E5CF4"/>
    <w:rsid w:val="004E5DE0"/>
    <w:rsid w:val="004E63F6"/>
    <w:rsid w:val="004E683A"/>
    <w:rsid w:val="004E74A9"/>
    <w:rsid w:val="004E753E"/>
    <w:rsid w:val="004E7990"/>
    <w:rsid w:val="004F09C0"/>
    <w:rsid w:val="004F0BEE"/>
    <w:rsid w:val="004F1018"/>
    <w:rsid w:val="004F11FF"/>
    <w:rsid w:val="004F128D"/>
    <w:rsid w:val="004F1884"/>
    <w:rsid w:val="004F2B3B"/>
    <w:rsid w:val="004F34AE"/>
    <w:rsid w:val="004F524D"/>
    <w:rsid w:val="004F5349"/>
    <w:rsid w:val="004F5662"/>
    <w:rsid w:val="004F6260"/>
    <w:rsid w:val="004F689E"/>
    <w:rsid w:val="004F74B0"/>
    <w:rsid w:val="00500FDF"/>
    <w:rsid w:val="00501DDE"/>
    <w:rsid w:val="00505391"/>
    <w:rsid w:val="00505C10"/>
    <w:rsid w:val="00505D44"/>
    <w:rsid w:val="00506B8F"/>
    <w:rsid w:val="00506EBF"/>
    <w:rsid w:val="005073E4"/>
    <w:rsid w:val="00511B3F"/>
    <w:rsid w:val="0051242E"/>
    <w:rsid w:val="00512FA3"/>
    <w:rsid w:val="00513AD0"/>
    <w:rsid w:val="00517F17"/>
    <w:rsid w:val="00520D17"/>
    <w:rsid w:val="00522F63"/>
    <w:rsid w:val="00522FF3"/>
    <w:rsid w:val="00524465"/>
    <w:rsid w:val="00524BA1"/>
    <w:rsid w:val="00525C6E"/>
    <w:rsid w:val="00525D3A"/>
    <w:rsid w:val="00526279"/>
    <w:rsid w:val="00526BDB"/>
    <w:rsid w:val="00526D1A"/>
    <w:rsid w:val="00527944"/>
    <w:rsid w:val="00531028"/>
    <w:rsid w:val="00531487"/>
    <w:rsid w:val="005316F5"/>
    <w:rsid w:val="00531C36"/>
    <w:rsid w:val="005331D0"/>
    <w:rsid w:val="00533459"/>
    <w:rsid w:val="00534311"/>
    <w:rsid w:val="00534AF8"/>
    <w:rsid w:val="0053609E"/>
    <w:rsid w:val="0054006B"/>
    <w:rsid w:val="00541BEE"/>
    <w:rsid w:val="0054355A"/>
    <w:rsid w:val="00543669"/>
    <w:rsid w:val="005445B3"/>
    <w:rsid w:val="00545152"/>
    <w:rsid w:val="005519A2"/>
    <w:rsid w:val="00552AE0"/>
    <w:rsid w:val="00552BA0"/>
    <w:rsid w:val="00552DF0"/>
    <w:rsid w:val="005535B3"/>
    <w:rsid w:val="00553A7C"/>
    <w:rsid w:val="00554899"/>
    <w:rsid w:val="00555B22"/>
    <w:rsid w:val="0055600A"/>
    <w:rsid w:val="005574FF"/>
    <w:rsid w:val="0056092E"/>
    <w:rsid w:val="00560E90"/>
    <w:rsid w:val="00562452"/>
    <w:rsid w:val="005640EA"/>
    <w:rsid w:val="00564219"/>
    <w:rsid w:val="005665DB"/>
    <w:rsid w:val="005719F1"/>
    <w:rsid w:val="00571B4B"/>
    <w:rsid w:val="005737BA"/>
    <w:rsid w:val="00573C85"/>
    <w:rsid w:val="0057463E"/>
    <w:rsid w:val="005757E8"/>
    <w:rsid w:val="005767B9"/>
    <w:rsid w:val="0057714F"/>
    <w:rsid w:val="00581213"/>
    <w:rsid w:val="00582B20"/>
    <w:rsid w:val="00582B66"/>
    <w:rsid w:val="00583D21"/>
    <w:rsid w:val="005847F3"/>
    <w:rsid w:val="005858FB"/>
    <w:rsid w:val="00585DCC"/>
    <w:rsid w:val="00586BD2"/>
    <w:rsid w:val="00587116"/>
    <w:rsid w:val="00591F36"/>
    <w:rsid w:val="00592450"/>
    <w:rsid w:val="005928D1"/>
    <w:rsid w:val="00593677"/>
    <w:rsid w:val="00594464"/>
    <w:rsid w:val="0059507F"/>
    <w:rsid w:val="005952B0"/>
    <w:rsid w:val="005967BB"/>
    <w:rsid w:val="005A04C0"/>
    <w:rsid w:val="005A0616"/>
    <w:rsid w:val="005A1626"/>
    <w:rsid w:val="005A2413"/>
    <w:rsid w:val="005A2448"/>
    <w:rsid w:val="005A27D3"/>
    <w:rsid w:val="005A2A3F"/>
    <w:rsid w:val="005A3341"/>
    <w:rsid w:val="005A429A"/>
    <w:rsid w:val="005A568F"/>
    <w:rsid w:val="005A5729"/>
    <w:rsid w:val="005A57C2"/>
    <w:rsid w:val="005A5A5D"/>
    <w:rsid w:val="005A60F5"/>
    <w:rsid w:val="005A6FE4"/>
    <w:rsid w:val="005A7BBC"/>
    <w:rsid w:val="005B0ECB"/>
    <w:rsid w:val="005B24BC"/>
    <w:rsid w:val="005B34E8"/>
    <w:rsid w:val="005B3819"/>
    <w:rsid w:val="005B66FB"/>
    <w:rsid w:val="005B6AC9"/>
    <w:rsid w:val="005C4D15"/>
    <w:rsid w:val="005C587D"/>
    <w:rsid w:val="005C59F7"/>
    <w:rsid w:val="005C5B79"/>
    <w:rsid w:val="005C629E"/>
    <w:rsid w:val="005D0089"/>
    <w:rsid w:val="005D36E5"/>
    <w:rsid w:val="005D7E5C"/>
    <w:rsid w:val="005E00E6"/>
    <w:rsid w:val="005E06FE"/>
    <w:rsid w:val="005E0882"/>
    <w:rsid w:val="005E1EC0"/>
    <w:rsid w:val="005E25E7"/>
    <w:rsid w:val="005E2CC1"/>
    <w:rsid w:val="005E4084"/>
    <w:rsid w:val="005E4308"/>
    <w:rsid w:val="005E4FA7"/>
    <w:rsid w:val="005E52D2"/>
    <w:rsid w:val="005E5AEA"/>
    <w:rsid w:val="005E666C"/>
    <w:rsid w:val="005E7414"/>
    <w:rsid w:val="005E7465"/>
    <w:rsid w:val="005E7F35"/>
    <w:rsid w:val="005E7F8F"/>
    <w:rsid w:val="005E7FB5"/>
    <w:rsid w:val="005F0FDD"/>
    <w:rsid w:val="005F2B23"/>
    <w:rsid w:val="005F2F24"/>
    <w:rsid w:val="005F3E2F"/>
    <w:rsid w:val="005F421E"/>
    <w:rsid w:val="005F4661"/>
    <w:rsid w:val="005F4B11"/>
    <w:rsid w:val="005F56AC"/>
    <w:rsid w:val="005F5765"/>
    <w:rsid w:val="005F5B05"/>
    <w:rsid w:val="005F5E78"/>
    <w:rsid w:val="005F616D"/>
    <w:rsid w:val="005F6A6B"/>
    <w:rsid w:val="005F7197"/>
    <w:rsid w:val="005F7227"/>
    <w:rsid w:val="006022F1"/>
    <w:rsid w:val="006029FD"/>
    <w:rsid w:val="00602D34"/>
    <w:rsid w:val="00603138"/>
    <w:rsid w:val="00604304"/>
    <w:rsid w:val="00604F3D"/>
    <w:rsid w:val="006104D8"/>
    <w:rsid w:val="006107D8"/>
    <w:rsid w:val="0061111E"/>
    <w:rsid w:val="0061116F"/>
    <w:rsid w:val="0061189D"/>
    <w:rsid w:val="0061271F"/>
    <w:rsid w:val="006138C1"/>
    <w:rsid w:val="006139EC"/>
    <w:rsid w:val="0061418C"/>
    <w:rsid w:val="00614295"/>
    <w:rsid w:val="00614329"/>
    <w:rsid w:val="0061468A"/>
    <w:rsid w:val="00615254"/>
    <w:rsid w:val="006159DB"/>
    <w:rsid w:val="0061761B"/>
    <w:rsid w:val="006204FD"/>
    <w:rsid w:val="006266DB"/>
    <w:rsid w:val="006269C6"/>
    <w:rsid w:val="006274E2"/>
    <w:rsid w:val="00630E5F"/>
    <w:rsid w:val="00633750"/>
    <w:rsid w:val="00634037"/>
    <w:rsid w:val="006346F6"/>
    <w:rsid w:val="00634802"/>
    <w:rsid w:val="00635AE7"/>
    <w:rsid w:val="00640415"/>
    <w:rsid w:val="006417C3"/>
    <w:rsid w:val="0064180E"/>
    <w:rsid w:val="00642AEE"/>
    <w:rsid w:val="00643237"/>
    <w:rsid w:val="00644695"/>
    <w:rsid w:val="00644723"/>
    <w:rsid w:val="00645D3C"/>
    <w:rsid w:val="006462C8"/>
    <w:rsid w:val="00650EC5"/>
    <w:rsid w:val="006516CF"/>
    <w:rsid w:val="00654D73"/>
    <w:rsid w:val="006575DA"/>
    <w:rsid w:val="00657998"/>
    <w:rsid w:val="00657B67"/>
    <w:rsid w:val="00657E3D"/>
    <w:rsid w:val="00660B16"/>
    <w:rsid w:val="00660EFD"/>
    <w:rsid w:val="00661353"/>
    <w:rsid w:val="00661690"/>
    <w:rsid w:val="006625F6"/>
    <w:rsid w:val="00663418"/>
    <w:rsid w:val="00663715"/>
    <w:rsid w:val="00665CCC"/>
    <w:rsid w:val="0066697A"/>
    <w:rsid w:val="00666F70"/>
    <w:rsid w:val="0066788F"/>
    <w:rsid w:val="00667C2B"/>
    <w:rsid w:val="006711A8"/>
    <w:rsid w:val="0067132D"/>
    <w:rsid w:val="006715F2"/>
    <w:rsid w:val="00671F63"/>
    <w:rsid w:val="00673385"/>
    <w:rsid w:val="006733E7"/>
    <w:rsid w:val="006749F7"/>
    <w:rsid w:val="0067592F"/>
    <w:rsid w:val="006761A1"/>
    <w:rsid w:val="00676970"/>
    <w:rsid w:val="00680130"/>
    <w:rsid w:val="00680944"/>
    <w:rsid w:val="00682B6E"/>
    <w:rsid w:val="00682CEF"/>
    <w:rsid w:val="00682E76"/>
    <w:rsid w:val="00682E9A"/>
    <w:rsid w:val="006855EC"/>
    <w:rsid w:val="00690849"/>
    <w:rsid w:val="0069335E"/>
    <w:rsid w:val="006938DE"/>
    <w:rsid w:val="00695B63"/>
    <w:rsid w:val="00695D9A"/>
    <w:rsid w:val="00695DF7"/>
    <w:rsid w:val="00695EF1"/>
    <w:rsid w:val="006963C6"/>
    <w:rsid w:val="00697310"/>
    <w:rsid w:val="00697F7F"/>
    <w:rsid w:val="006A0C04"/>
    <w:rsid w:val="006A19BA"/>
    <w:rsid w:val="006A247E"/>
    <w:rsid w:val="006A2A6A"/>
    <w:rsid w:val="006A2AAC"/>
    <w:rsid w:val="006A4F1F"/>
    <w:rsid w:val="006A5207"/>
    <w:rsid w:val="006A53D1"/>
    <w:rsid w:val="006A5DDD"/>
    <w:rsid w:val="006A5E2E"/>
    <w:rsid w:val="006A611F"/>
    <w:rsid w:val="006A6244"/>
    <w:rsid w:val="006A6851"/>
    <w:rsid w:val="006B0560"/>
    <w:rsid w:val="006B20FA"/>
    <w:rsid w:val="006B22CA"/>
    <w:rsid w:val="006B3015"/>
    <w:rsid w:val="006B3046"/>
    <w:rsid w:val="006B30CD"/>
    <w:rsid w:val="006B35DD"/>
    <w:rsid w:val="006B4934"/>
    <w:rsid w:val="006B5B54"/>
    <w:rsid w:val="006C1930"/>
    <w:rsid w:val="006C2181"/>
    <w:rsid w:val="006C6830"/>
    <w:rsid w:val="006C6A3C"/>
    <w:rsid w:val="006C6F73"/>
    <w:rsid w:val="006D03D3"/>
    <w:rsid w:val="006D1567"/>
    <w:rsid w:val="006D1681"/>
    <w:rsid w:val="006D23AA"/>
    <w:rsid w:val="006D2FDD"/>
    <w:rsid w:val="006D3772"/>
    <w:rsid w:val="006D3D7B"/>
    <w:rsid w:val="006D3E2A"/>
    <w:rsid w:val="006D5976"/>
    <w:rsid w:val="006D69B1"/>
    <w:rsid w:val="006E1680"/>
    <w:rsid w:val="006E28C1"/>
    <w:rsid w:val="006E5F96"/>
    <w:rsid w:val="006E6816"/>
    <w:rsid w:val="006E73E4"/>
    <w:rsid w:val="006E7D42"/>
    <w:rsid w:val="006F0E3F"/>
    <w:rsid w:val="006F10F4"/>
    <w:rsid w:val="006F1531"/>
    <w:rsid w:val="006F169A"/>
    <w:rsid w:val="006F25A8"/>
    <w:rsid w:val="006F284D"/>
    <w:rsid w:val="006F32BC"/>
    <w:rsid w:val="006F345F"/>
    <w:rsid w:val="006F3E09"/>
    <w:rsid w:val="006F4111"/>
    <w:rsid w:val="006F717C"/>
    <w:rsid w:val="006F7BAE"/>
    <w:rsid w:val="0070057B"/>
    <w:rsid w:val="00703DB8"/>
    <w:rsid w:val="00704420"/>
    <w:rsid w:val="00704784"/>
    <w:rsid w:val="007049F9"/>
    <w:rsid w:val="00705E29"/>
    <w:rsid w:val="007077FA"/>
    <w:rsid w:val="00707A3C"/>
    <w:rsid w:val="00710328"/>
    <w:rsid w:val="00710339"/>
    <w:rsid w:val="00711BEF"/>
    <w:rsid w:val="00712A60"/>
    <w:rsid w:val="00712BD1"/>
    <w:rsid w:val="00713058"/>
    <w:rsid w:val="0071493D"/>
    <w:rsid w:val="0071780C"/>
    <w:rsid w:val="00720C5D"/>
    <w:rsid w:val="00722D9C"/>
    <w:rsid w:val="00722F85"/>
    <w:rsid w:val="00723A64"/>
    <w:rsid w:val="00723D9B"/>
    <w:rsid w:val="00725E81"/>
    <w:rsid w:val="00730020"/>
    <w:rsid w:val="00730765"/>
    <w:rsid w:val="00730ABC"/>
    <w:rsid w:val="00731880"/>
    <w:rsid w:val="00732CB0"/>
    <w:rsid w:val="00733468"/>
    <w:rsid w:val="00733812"/>
    <w:rsid w:val="00733ADB"/>
    <w:rsid w:val="00733B06"/>
    <w:rsid w:val="007343DB"/>
    <w:rsid w:val="00734F8B"/>
    <w:rsid w:val="00736D0D"/>
    <w:rsid w:val="0073740B"/>
    <w:rsid w:val="0074088D"/>
    <w:rsid w:val="00741E7D"/>
    <w:rsid w:val="0074242E"/>
    <w:rsid w:val="00742A3E"/>
    <w:rsid w:val="00743BE8"/>
    <w:rsid w:val="0074469C"/>
    <w:rsid w:val="0074482D"/>
    <w:rsid w:val="0074582F"/>
    <w:rsid w:val="0074665A"/>
    <w:rsid w:val="00750F5C"/>
    <w:rsid w:val="0075268E"/>
    <w:rsid w:val="00752C36"/>
    <w:rsid w:val="0075333E"/>
    <w:rsid w:val="0075350E"/>
    <w:rsid w:val="007545FF"/>
    <w:rsid w:val="007569F1"/>
    <w:rsid w:val="00760B4D"/>
    <w:rsid w:val="00761308"/>
    <w:rsid w:val="00761759"/>
    <w:rsid w:val="00764910"/>
    <w:rsid w:val="00764D54"/>
    <w:rsid w:val="00765DA2"/>
    <w:rsid w:val="00766B7D"/>
    <w:rsid w:val="007679F8"/>
    <w:rsid w:val="00767B71"/>
    <w:rsid w:val="00770917"/>
    <w:rsid w:val="00770941"/>
    <w:rsid w:val="00770B04"/>
    <w:rsid w:val="00771E81"/>
    <w:rsid w:val="007735B1"/>
    <w:rsid w:val="00773814"/>
    <w:rsid w:val="00776F00"/>
    <w:rsid w:val="00780FE2"/>
    <w:rsid w:val="0078151E"/>
    <w:rsid w:val="00781BC0"/>
    <w:rsid w:val="0078208D"/>
    <w:rsid w:val="0078340B"/>
    <w:rsid w:val="007836F4"/>
    <w:rsid w:val="00784FE8"/>
    <w:rsid w:val="00785801"/>
    <w:rsid w:val="00786312"/>
    <w:rsid w:val="007864A4"/>
    <w:rsid w:val="007866DE"/>
    <w:rsid w:val="0078687C"/>
    <w:rsid w:val="00786CCC"/>
    <w:rsid w:val="00786DAF"/>
    <w:rsid w:val="00786F3F"/>
    <w:rsid w:val="007874E6"/>
    <w:rsid w:val="007908F6"/>
    <w:rsid w:val="00790ACA"/>
    <w:rsid w:val="0079259A"/>
    <w:rsid w:val="0079415C"/>
    <w:rsid w:val="00794464"/>
    <w:rsid w:val="00794A59"/>
    <w:rsid w:val="007951FA"/>
    <w:rsid w:val="00795B0F"/>
    <w:rsid w:val="007968AC"/>
    <w:rsid w:val="00796B4F"/>
    <w:rsid w:val="0079706E"/>
    <w:rsid w:val="007A2B60"/>
    <w:rsid w:val="007A2FB5"/>
    <w:rsid w:val="007A4265"/>
    <w:rsid w:val="007A70D9"/>
    <w:rsid w:val="007A76FA"/>
    <w:rsid w:val="007B0301"/>
    <w:rsid w:val="007B116A"/>
    <w:rsid w:val="007B1BF3"/>
    <w:rsid w:val="007B3A61"/>
    <w:rsid w:val="007B3AB5"/>
    <w:rsid w:val="007B3F06"/>
    <w:rsid w:val="007B4556"/>
    <w:rsid w:val="007B469D"/>
    <w:rsid w:val="007B4F3B"/>
    <w:rsid w:val="007B5B83"/>
    <w:rsid w:val="007C1381"/>
    <w:rsid w:val="007C181A"/>
    <w:rsid w:val="007C1AF1"/>
    <w:rsid w:val="007C32E2"/>
    <w:rsid w:val="007C3338"/>
    <w:rsid w:val="007C4482"/>
    <w:rsid w:val="007C5661"/>
    <w:rsid w:val="007C6A28"/>
    <w:rsid w:val="007D1594"/>
    <w:rsid w:val="007D2821"/>
    <w:rsid w:val="007D2EC4"/>
    <w:rsid w:val="007D50F8"/>
    <w:rsid w:val="007D5195"/>
    <w:rsid w:val="007D540C"/>
    <w:rsid w:val="007D595E"/>
    <w:rsid w:val="007D678A"/>
    <w:rsid w:val="007E0671"/>
    <w:rsid w:val="007E07C2"/>
    <w:rsid w:val="007E08EE"/>
    <w:rsid w:val="007E1EFE"/>
    <w:rsid w:val="007E27DB"/>
    <w:rsid w:val="007E2892"/>
    <w:rsid w:val="007E560A"/>
    <w:rsid w:val="007E66CA"/>
    <w:rsid w:val="007E6B05"/>
    <w:rsid w:val="007E71A4"/>
    <w:rsid w:val="007E73A4"/>
    <w:rsid w:val="007E7645"/>
    <w:rsid w:val="007F07AC"/>
    <w:rsid w:val="007F1123"/>
    <w:rsid w:val="007F3677"/>
    <w:rsid w:val="007F4450"/>
    <w:rsid w:val="007F5490"/>
    <w:rsid w:val="007F58EF"/>
    <w:rsid w:val="007F618F"/>
    <w:rsid w:val="007F636E"/>
    <w:rsid w:val="007F766A"/>
    <w:rsid w:val="008002F0"/>
    <w:rsid w:val="00800A7C"/>
    <w:rsid w:val="00801A4C"/>
    <w:rsid w:val="00801E08"/>
    <w:rsid w:val="008030ED"/>
    <w:rsid w:val="0080543E"/>
    <w:rsid w:val="008058D3"/>
    <w:rsid w:val="00806F07"/>
    <w:rsid w:val="0080746E"/>
    <w:rsid w:val="00807C15"/>
    <w:rsid w:val="00810930"/>
    <w:rsid w:val="00811DB5"/>
    <w:rsid w:val="00812055"/>
    <w:rsid w:val="0081227F"/>
    <w:rsid w:val="00813B6A"/>
    <w:rsid w:val="008143D3"/>
    <w:rsid w:val="00814D41"/>
    <w:rsid w:val="0081533D"/>
    <w:rsid w:val="00821221"/>
    <w:rsid w:val="00823CB8"/>
    <w:rsid w:val="00824D34"/>
    <w:rsid w:val="00825817"/>
    <w:rsid w:val="0082613B"/>
    <w:rsid w:val="008267D9"/>
    <w:rsid w:val="00826EE6"/>
    <w:rsid w:val="00826FB5"/>
    <w:rsid w:val="0082767E"/>
    <w:rsid w:val="0083014A"/>
    <w:rsid w:val="00831779"/>
    <w:rsid w:val="00832781"/>
    <w:rsid w:val="0083309D"/>
    <w:rsid w:val="0083430B"/>
    <w:rsid w:val="008357E1"/>
    <w:rsid w:val="00836474"/>
    <w:rsid w:val="00836AAC"/>
    <w:rsid w:val="008374FE"/>
    <w:rsid w:val="0083767D"/>
    <w:rsid w:val="00837A7C"/>
    <w:rsid w:val="008416D0"/>
    <w:rsid w:val="00845840"/>
    <w:rsid w:val="0084631C"/>
    <w:rsid w:val="008463B4"/>
    <w:rsid w:val="0084658F"/>
    <w:rsid w:val="00847D29"/>
    <w:rsid w:val="00850139"/>
    <w:rsid w:val="00851C33"/>
    <w:rsid w:val="008523BB"/>
    <w:rsid w:val="00852DD2"/>
    <w:rsid w:val="00855B57"/>
    <w:rsid w:val="00856DB4"/>
    <w:rsid w:val="0085780A"/>
    <w:rsid w:val="00860C7C"/>
    <w:rsid w:val="00861E79"/>
    <w:rsid w:val="00863862"/>
    <w:rsid w:val="00867726"/>
    <w:rsid w:val="0087110F"/>
    <w:rsid w:val="008715CE"/>
    <w:rsid w:val="008726D5"/>
    <w:rsid w:val="00872BC8"/>
    <w:rsid w:val="00872D86"/>
    <w:rsid w:val="00874093"/>
    <w:rsid w:val="0087530D"/>
    <w:rsid w:val="008755A2"/>
    <w:rsid w:val="00875AFA"/>
    <w:rsid w:val="00875B7B"/>
    <w:rsid w:val="0087725A"/>
    <w:rsid w:val="00877C7F"/>
    <w:rsid w:val="00877D4B"/>
    <w:rsid w:val="00877E55"/>
    <w:rsid w:val="00880176"/>
    <w:rsid w:val="00880630"/>
    <w:rsid w:val="00880CE7"/>
    <w:rsid w:val="008810A5"/>
    <w:rsid w:val="00882807"/>
    <w:rsid w:val="0088360E"/>
    <w:rsid w:val="00883AAD"/>
    <w:rsid w:val="00884591"/>
    <w:rsid w:val="00884849"/>
    <w:rsid w:val="00884A50"/>
    <w:rsid w:val="00886A57"/>
    <w:rsid w:val="00887AEE"/>
    <w:rsid w:val="008915C4"/>
    <w:rsid w:val="00891AD1"/>
    <w:rsid w:val="008928A2"/>
    <w:rsid w:val="008931DD"/>
    <w:rsid w:val="0089346F"/>
    <w:rsid w:val="008960A2"/>
    <w:rsid w:val="00896C24"/>
    <w:rsid w:val="00896E05"/>
    <w:rsid w:val="008A06C8"/>
    <w:rsid w:val="008A0E26"/>
    <w:rsid w:val="008A263F"/>
    <w:rsid w:val="008A2E4F"/>
    <w:rsid w:val="008A4325"/>
    <w:rsid w:val="008A4A28"/>
    <w:rsid w:val="008A5082"/>
    <w:rsid w:val="008A6645"/>
    <w:rsid w:val="008B08E5"/>
    <w:rsid w:val="008B179E"/>
    <w:rsid w:val="008B2B25"/>
    <w:rsid w:val="008B320C"/>
    <w:rsid w:val="008B3B30"/>
    <w:rsid w:val="008B4374"/>
    <w:rsid w:val="008B4C77"/>
    <w:rsid w:val="008B72C1"/>
    <w:rsid w:val="008B7508"/>
    <w:rsid w:val="008B7970"/>
    <w:rsid w:val="008B7A83"/>
    <w:rsid w:val="008C015C"/>
    <w:rsid w:val="008C087E"/>
    <w:rsid w:val="008C17D2"/>
    <w:rsid w:val="008C1A50"/>
    <w:rsid w:val="008C47B1"/>
    <w:rsid w:val="008C4EAF"/>
    <w:rsid w:val="008C56BD"/>
    <w:rsid w:val="008C7543"/>
    <w:rsid w:val="008D1735"/>
    <w:rsid w:val="008D19E7"/>
    <w:rsid w:val="008D1D61"/>
    <w:rsid w:val="008D4777"/>
    <w:rsid w:val="008D7CE4"/>
    <w:rsid w:val="008E0874"/>
    <w:rsid w:val="008E0DAC"/>
    <w:rsid w:val="008E100B"/>
    <w:rsid w:val="008E399A"/>
    <w:rsid w:val="008E5CAF"/>
    <w:rsid w:val="008E5D93"/>
    <w:rsid w:val="008E6FA8"/>
    <w:rsid w:val="008E7ADB"/>
    <w:rsid w:val="008F0504"/>
    <w:rsid w:val="008F1DFD"/>
    <w:rsid w:val="008F2150"/>
    <w:rsid w:val="008F30F1"/>
    <w:rsid w:val="008F40D6"/>
    <w:rsid w:val="008F58DB"/>
    <w:rsid w:val="008F6660"/>
    <w:rsid w:val="008F6CC9"/>
    <w:rsid w:val="008F7556"/>
    <w:rsid w:val="008F763F"/>
    <w:rsid w:val="009005FB"/>
    <w:rsid w:val="00902270"/>
    <w:rsid w:val="00902782"/>
    <w:rsid w:val="00904EB1"/>
    <w:rsid w:val="0090513F"/>
    <w:rsid w:val="00907EBE"/>
    <w:rsid w:val="0091072A"/>
    <w:rsid w:val="00910DF7"/>
    <w:rsid w:val="00911227"/>
    <w:rsid w:val="0091180A"/>
    <w:rsid w:val="00912B0A"/>
    <w:rsid w:val="009139F0"/>
    <w:rsid w:val="00913A0A"/>
    <w:rsid w:val="00913F3B"/>
    <w:rsid w:val="0091445B"/>
    <w:rsid w:val="009146BA"/>
    <w:rsid w:val="00916782"/>
    <w:rsid w:val="00917838"/>
    <w:rsid w:val="00920915"/>
    <w:rsid w:val="00920BD5"/>
    <w:rsid w:val="0092667F"/>
    <w:rsid w:val="009273AF"/>
    <w:rsid w:val="00931699"/>
    <w:rsid w:val="0093334B"/>
    <w:rsid w:val="00933D5E"/>
    <w:rsid w:val="0093530A"/>
    <w:rsid w:val="00935B46"/>
    <w:rsid w:val="00935FE6"/>
    <w:rsid w:val="009361F8"/>
    <w:rsid w:val="009370B6"/>
    <w:rsid w:val="00942074"/>
    <w:rsid w:val="00942857"/>
    <w:rsid w:val="00942CA8"/>
    <w:rsid w:val="00944935"/>
    <w:rsid w:val="00944CAF"/>
    <w:rsid w:val="009456D2"/>
    <w:rsid w:val="0094575C"/>
    <w:rsid w:val="00947F09"/>
    <w:rsid w:val="00950D03"/>
    <w:rsid w:val="00950E15"/>
    <w:rsid w:val="00952ABA"/>
    <w:rsid w:val="00954CF0"/>
    <w:rsid w:val="00955F00"/>
    <w:rsid w:val="00956410"/>
    <w:rsid w:val="0095797A"/>
    <w:rsid w:val="00961382"/>
    <w:rsid w:val="0096457A"/>
    <w:rsid w:val="00966520"/>
    <w:rsid w:val="009678AB"/>
    <w:rsid w:val="009678C9"/>
    <w:rsid w:val="00967F51"/>
    <w:rsid w:val="009709CB"/>
    <w:rsid w:val="009719D8"/>
    <w:rsid w:val="0097200D"/>
    <w:rsid w:val="00972024"/>
    <w:rsid w:val="009724FA"/>
    <w:rsid w:val="00972884"/>
    <w:rsid w:val="0097385B"/>
    <w:rsid w:val="009756EE"/>
    <w:rsid w:val="00975BF6"/>
    <w:rsid w:val="009806B8"/>
    <w:rsid w:val="009829B4"/>
    <w:rsid w:val="00982CC1"/>
    <w:rsid w:val="009860E7"/>
    <w:rsid w:val="009904CA"/>
    <w:rsid w:val="00991ABD"/>
    <w:rsid w:val="0099356B"/>
    <w:rsid w:val="009952B6"/>
    <w:rsid w:val="009953A8"/>
    <w:rsid w:val="00996238"/>
    <w:rsid w:val="00996E9A"/>
    <w:rsid w:val="0099797C"/>
    <w:rsid w:val="00997EB1"/>
    <w:rsid w:val="009A0246"/>
    <w:rsid w:val="009A1F1E"/>
    <w:rsid w:val="009A2C68"/>
    <w:rsid w:val="009A469A"/>
    <w:rsid w:val="009A4CC3"/>
    <w:rsid w:val="009A5A17"/>
    <w:rsid w:val="009A7AE7"/>
    <w:rsid w:val="009B0C53"/>
    <w:rsid w:val="009B1204"/>
    <w:rsid w:val="009B40A6"/>
    <w:rsid w:val="009B43B4"/>
    <w:rsid w:val="009B514B"/>
    <w:rsid w:val="009B6720"/>
    <w:rsid w:val="009B7E15"/>
    <w:rsid w:val="009B7EF1"/>
    <w:rsid w:val="009C07A8"/>
    <w:rsid w:val="009C169E"/>
    <w:rsid w:val="009C4358"/>
    <w:rsid w:val="009C4607"/>
    <w:rsid w:val="009C7643"/>
    <w:rsid w:val="009C76F5"/>
    <w:rsid w:val="009D14E7"/>
    <w:rsid w:val="009D1F0C"/>
    <w:rsid w:val="009D23D8"/>
    <w:rsid w:val="009D3EF5"/>
    <w:rsid w:val="009D79DD"/>
    <w:rsid w:val="009D7B49"/>
    <w:rsid w:val="009E1016"/>
    <w:rsid w:val="009E1D46"/>
    <w:rsid w:val="009E276C"/>
    <w:rsid w:val="009E4891"/>
    <w:rsid w:val="009E5560"/>
    <w:rsid w:val="009E63B4"/>
    <w:rsid w:val="009E6E81"/>
    <w:rsid w:val="009E750D"/>
    <w:rsid w:val="009E7C77"/>
    <w:rsid w:val="009F16EB"/>
    <w:rsid w:val="009F2F71"/>
    <w:rsid w:val="009F401A"/>
    <w:rsid w:val="009F52E5"/>
    <w:rsid w:val="009F5AF1"/>
    <w:rsid w:val="009F5F10"/>
    <w:rsid w:val="009F68CA"/>
    <w:rsid w:val="009F6ADF"/>
    <w:rsid w:val="009F79EB"/>
    <w:rsid w:val="00A009D5"/>
    <w:rsid w:val="00A04CCC"/>
    <w:rsid w:val="00A06282"/>
    <w:rsid w:val="00A06CC8"/>
    <w:rsid w:val="00A07A66"/>
    <w:rsid w:val="00A10054"/>
    <w:rsid w:val="00A11A9D"/>
    <w:rsid w:val="00A11FCB"/>
    <w:rsid w:val="00A1219A"/>
    <w:rsid w:val="00A1222C"/>
    <w:rsid w:val="00A125FE"/>
    <w:rsid w:val="00A127B7"/>
    <w:rsid w:val="00A148A7"/>
    <w:rsid w:val="00A148AC"/>
    <w:rsid w:val="00A15FCE"/>
    <w:rsid w:val="00A171C3"/>
    <w:rsid w:val="00A21600"/>
    <w:rsid w:val="00A2191D"/>
    <w:rsid w:val="00A225A7"/>
    <w:rsid w:val="00A251B9"/>
    <w:rsid w:val="00A25578"/>
    <w:rsid w:val="00A25C45"/>
    <w:rsid w:val="00A26EA0"/>
    <w:rsid w:val="00A27470"/>
    <w:rsid w:val="00A300E2"/>
    <w:rsid w:val="00A304AF"/>
    <w:rsid w:val="00A3177A"/>
    <w:rsid w:val="00A3313D"/>
    <w:rsid w:val="00A351B2"/>
    <w:rsid w:val="00A36245"/>
    <w:rsid w:val="00A3731F"/>
    <w:rsid w:val="00A403D6"/>
    <w:rsid w:val="00A4144F"/>
    <w:rsid w:val="00A41A85"/>
    <w:rsid w:val="00A4225D"/>
    <w:rsid w:val="00A4367C"/>
    <w:rsid w:val="00A44879"/>
    <w:rsid w:val="00A450E7"/>
    <w:rsid w:val="00A45662"/>
    <w:rsid w:val="00A45EFF"/>
    <w:rsid w:val="00A467EE"/>
    <w:rsid w:val="00A4740D"/>
    <w:rsid w:val="00A47DA7"/>
    <w:rsid w:val="00A50012"/>
    <w:rsid w:val="00A5216B"/>
    <w:rsid w:val="00A52C3D"/>
    <w:rsid w:val="00A53DE8"/>
    <w:rsid w:val="00A56045"/>
    <w:rsid w:val="00A5616E"/>
    <w:rsid w:val="00A607F6"/>
    <w:rsid w:val="00A60A93"/>
    <w:rsid w:val="00A6130D"/>
    <w:rsid w:val="00A619B2"/>
    <w:rsid w:val="00A627DA"/>
    <w:rsid w:val="00A62F03"/>
    <w:rsid w:val="00A62FE6"/>
    <w:rsid w:val="00A63B71"/>
    <w:rsid w:val="00A64325"/>
    <w:rsid w:val="00A64E88"/>
    <w:rsid w:val="00A65862"/>
    <w:rsid w:val="00A6657F"/>
    <w:rsid w:val="00A67256"/>
    <w:rsid w:val="00A67AFD"/>
    <w:rsid w:val="00A70DE4"/>
    <w:rsid w:val="00A71A1D"/>
    <w:rsid w:val="00A71DB8"/>
    <w:rsid w:val="00A72337"/>
    <w:rsid w:val="00A727C9"/>
    <w:rsid w:val="00A74430"/>
    <w:rsid w:val="00A74634"/>
    <w:rsid w:val="00A75236"/>
    <w:rsid w:val="00A77565"/>
    <w:rsid w:val="00A77C6F"/>
    <w:rsid w:val="00A80428"/>
    <w:rsid w:val="00A825F3"/>
    <w:rsid w:val="00A826A3"/>
    <w:rsid w:val="00A82C20"/>
    <w:rsid w:val="00A83445"/>
    <w:rsid w:val="00A84A3C"/>
    <w:rsid w:val="00A84B17"/>
    <w:rsid w:val="00A85189"/>
    <w:rsid w:val="00A86A6C"/>
    <w:rsid w:val="00A86E73"/>
    <w:rsid w:val="00A90301"/>
    <w:rsid w:val="00A90FE2"/>
    <w:rsid w:val="00A93781"/>
    <w:rsid w:val="00A94002"/>
    <w:rsid w:val="00A96335"/>
    <w:rsid w:val="00A976B5"/>
    <w:rsid w:val="00A97C67"/>
    <w:rsid w:val="00AA003E"/>
    <w:rsid w:val="00AA0052"/>
    <w:rsid w:val="00AA0129"/>
    <w:rsid w:val="00AA0885"/>
    <w:rsid w:val="00AA17FA"/>
    <w:rsid w:val="00AA24D4"/>
    <w:rsid w:val="00AA4EFE"/>
    <w:rsid w:val="00AA50B0"/>
    <w:rsid w:val="00AA51F3"/>
    <w:rsid w:val="00AA5A6A"/>
    <w:rsid w:val="00AA5CB5"/>
    <w:rsid w:val="00AA66DB"/>
    <w:rsid w:val="00AA7F54"/>
    <w:rsid w:val="00AB13E9"/>
    <w:rsid w:val="00AB24A3"/>
    <w:rsid w:val="00AB265C"/>
    <w:rsid w:val="00AB2B69"/>
    <w:rsid w:val="00AB3FE5"/>
    <w:rsid w:val="00AB49F8"/>
    <w:rsid w:val="00AB4D58"/>
    <w:rsid w:val="00AB4ECD"/>
    <w:rsid w:val="00AB5341"/>
    <w:rsid w:val="00AB7E68"/>
    <w:rsid w:val="00AC290C"/>
    <w:rsid w:val="00AC347B"/>
    <w:rsid w:val="00AC3BFD"/>
    <w:rsid w:val="00AC3D66"/>
    <w:rsid w:val="00AC47C1"/>
    <w:rsid w:val="00AC5747"/>
    <w:rsid w:val="00AC5797"/>
    <w:rsid w:val="00AC5AC6"/>
    <w:rsid w:val="00AC5C2D"/>
    <w:rsid w:val="00AC658D"/>
    <w:rsid w:val="00AC7F6F"/>
    <w:rsid w:val="00AC7FDB"/>
    <w:rsid w:val="00AD020D"/>
    <w:rsid w:val="00AD037C"/>
    <w:rsid w:val="00AD105C"/>
    <w:rsid w:val="00AD1E64"/>
    <w:rsid w:val="00AD28EF"/>
    <w:rsid w:val="00AD2FF1"/>
    <w:rsid w:val="00AD30F3"/>
    <w:rsid w:val="00AD3524"/>
    <w:rsid w:val="00AD4F06"/>
    <w:rsid w:val="00AD5CAA"/>
    <w:rsid w:val="00AE2C3F"/>
    <w:rsid w:val="00AE578A"/>
    <w:rsid w:val="00AE5DEF"/>
    <w:rsid w:val="00AE666E"/>
    <w:rsid w:val="00AE68AD"/>
    <w:rsid w:val="00AE6A6A"/>
    <w:rsid w:val="00AE7B44"/>
    <w:rsid w:val="00AE7C94"/>
    <w:rsid w:val="00AF28FC"/>
    <w:rsid w:val="00AF2916"/>
    <w:rsid w:val="00AF3856"/>
    <w:rsid w:val="00AF446A"/>
    <w:rsid w:val="00AF5C4E"/>
    <w:rsid w:val="00AF6A79"/>
    <w:rsid w:val="00AF7261"/>
    <w:rsid w:val="00AF79CC"/>
    <w:rsid w:val="00AF7AA3"/>
    <w:rsid w:val="00B00388"/>
    <w:rsid w:val="00B004B7"/>
    <w:rsid w:val="00B0050E"/>
    <w:rsid w:val="00B01BE8"/>
    <w:rsid w:val="00B01FE8"/>
    <w:rsid w:val="00B028E2"/>
    <w:rsid w:val="00B030AC"/>
    <w:rsid w:val="00B03C3A"/>
    <w:rsid w:val="00B03D16"/>
    <w:rsid w:val="00B04DB9"/>
    <w:rsid w:val="00B06EE3"/>
    <w:rsid w:val="00B11A91"/>
    <w:rsid w:val="00B13142"/>
    <w:rsid w:val="00B14431"/>
    <w:rsid w:val="00B157A8"/>
    <w:rsid w:val="00B15821"/>
    <w:rsid w:val="00B16023"/>
    <w:rsid w:val="00B163B6"/>
    <w:rsid w:val="00B200C8"/>
    <w:rsid w:val="00B21656"/>
    <w:rsid w:val="00B2177A"/>
    <w:rsid w:val="00B21D77"/>
    <w:rsid w:val="00B224EF"/>
    <w:rsid w:val="00B2395F"/>
    <w:rsid w:val="00B23F4B"/>
    <w:rsid w:val="00B25301"/>
    <w:rsid w:val="00B26F42"/>
    <w:rsid w:val="00B27CA6"/>
    <w:rsid w:val="00B301FC"/>
    <w:rsid w:val="00B30AAA"/>
    <w:rsid w:val="00B31535"/>
    <w:rsid w:val="00B31898"/>
    <w:rsid w:val="00B31B0D"/>
    <w:rsid w:val="00B3366E"/>
    <w:rsid w:val="00B33781"/>
    <w:rsid w:val="00B34671"/>
    <w:rsid w:val="00B353D2"/>
    <w:rsid w:val="00B36FBF"/>
    <w:rsid w:val="00B37E16"/>
    <w:rsid w:val="00B4154F"/>
    <w:rsid w:val="00B41D36"/>
    <w:rsid w:val="00B42825"/>
    <w:rsid w:val="00B42BF5"/>
    <w:rsid w:val="00B4319F"/>
    <w:rsid w:val="00B4381B"/>
    <w:rsid w:val="00B448E0"/>
    <w:rsid w:val="00B45844"/>
    <w:rsid w:val="00B460CE"/>
    <w:rsid w:val="00B46B73"/>
    <w:rsid w:val="00B477DA"/>
    <w:rsid w:val="00B50A51"/>
    <w:rsid w:val="00B51014"/>
    <w:rsid w:val="00B510B0"/>
    <w:rsid w:val="00B515C3"/>
    <w:rsid w:val="00B53ABC"/>
    <w:rsid w:val="00B5483F"/>
    <w:rsid w:val="00B5489A"/>
    <w:rsid w:val="00B54AA2"/>
    <w:rsid w:val="00B54B0B"/>
    <w:rsid w:val="00B54B91"/>
    <w:rsid w:val="00B54BEF"/>
    <w:rsid w:val="00B54E14"/>
    <w:rsid w:val="00B568BC"/>
    <w:rsid w:val="00B56A5C"/>
    <w:rsid w:val="00B56CAE"/>
    <w:rsid w:val="00B56F66"/>
    <w:rsid w:val="00B57434"/>
    <w:rsid w:val="00B60187"/>
    <w:rsid w:val="00B62252"/>
    <w:rsid w:val="00B62F98"/>
    <w:rsid w:val="00B646BC"/>
    <w:rsid w:val="00B64962"/>
    <w:rsid w:val="00B65CD8"/>
    <w:rsid w:val="00B66122"/>
    <w:rsid w:val="00B675BD"/>
    <w:rsid w:val="00B700A1"/>
    <w:rsid w:val="00B70B3D"/>
    <w:rsid w:val="00B70BC0"/>
    <w:rsid w:val="00B71B63"/>
    <w:rsid w:val="00B72B8D"/>
    <w:rsid w:val="00B7452C"/>
    <w:rsid w:val="00B75836"/>
    <w:rsid w:val="00B75C0D"/>
    <w:rsid w:val="00B76073"/>
    <w:rsid w:val="00B76D73"/>
    <w:rsid w:val="00B809CE"/>
    <w:rsid w:val="00B810AD"/>
    <w:rsid w:val="00B81697"/>
    <w:rsid w:val="00B836AB"/>
    <w:rsid w:val="00B845BC"/>
    <w:rsid w:val="00B849E9"/>
    <w:rsid w:val="00B8501D"/>
    <w:rsid w:val="00B8565D"/>
    <w:rsid w:val="00B86726"/>
    <w:rsid w:val="00B877FB"/>
    <w:rsid w:val="00B9083A"/>
    <w:rsid w:val="00B91828"/>
    <w:rsid w:val="00B9421D"/>
    <w:rsid w:val="00B94754"/>
    <w:rsid w:val="00B94AA7"/>
    <w:rsid w:val="00B97AD5"/>
    <w:rsid w:val="00BA04B0"/>
    <w:rsid w:val="00BA0A6E"/>
    <w:rsid w:val="00BA0B9A"/>
    <w:rsid w:val="00BA1A9E"/>
    <w:rsid w:val="00BA2B0C"/>
    <w:rsid w:val="00BA321A"/>
    <w:rsid w:val="00BA40BF"/>
    <w:rsid w:val="00BA49D5"/>
    <w:rsid w:val="00BA5BC3"/>
    <w:rsid w:val="00BA5C68"/>
    <w:rsid w:val="00BA5D73"/>
    <w:rsid w:val="00BA74E3"/>
    <w:rsid w:val="00BA7CAC"/>
    <w:rsid w:val="00BB1D00"/>
    <w:rsid w:val="00BB1EDB"/>
    <w:rsid w:val="00BB2E56"/>
    <w:rsid w:val="00BB406E"/>
    <w:rsid w:val="00BB4F40"/>
    <w:rsid w:val="00BB5770"/>
    <w:rsid w:val="00BC2159"/>
    <w:rsid w:val="00BC278B"/>
    <w:rsid w:val="00BC3765"/>
    <w:rsid w:val="00BC3840"/>
    <w:rsid w:val="00BC5B70"/>
    <w:rsid w:val="00BC77B1"/>
    <w:rsid w:val="00BC7D02"/>
    <w:rsid w:val="00BD1B67"/>
    <w:rsid w:val="00BD5EBD"/>
    <w:rsid w:val="00BD6131"/>
    <w:rsid w:val="00BD63CB"/>
    <w:rsid w:val="00BD6696"/>
    <w:rsid w:val="00BE103C"/>
    <w:rsid w:val="00BE1ABE"/>
    <w:rsid w:val="00BE237A"/>
    <w:rsid w:val="00BE2A19"/>
    <w:rsid w:val="00BE2D7D"/>
    <w:rsid w:val="00BE4A74"/>
    <w:rsid w:val="00BE5C0E"/>
    <w:rsid w:val="00BE68BF"/>
    <w:rsid w:val="00BE6FB9"/>
    <w:rsid w:val="00BE7047"/>
    <w:rsid w:val="00BE753B"/>
    <w:rsid w:val="00BF1144"/>
    <w:rsid w:val="00BF2309"/>
    <w:rsid w:val="00BF2C2F"/>
    <w:rsid w:val="00BF2DC2"/>
    <w:rsid w:val="00BF31F2"/>
    <w:rsid w:val="00BF36BA"/>
    <w:rsid w:val="00BF4DD5"/>
    <w:rsid w:val="00BF55CE"/>
    <w:rsid w:val="00BF5BE4"/>
    <w:rsid w:val="00BF704F"/>
    <w:rsid w:val="00BF7223"/>
    <w:rsid w:val="00C01325"/>
    <w:rsid w:val="00C02095"/>
    <w:rsid w:val="00C0256B"/>
    <w:rsid w:val="00C028F3"/>
    <w:rsid w:val="00C02A0B"/>
    <w:rsid w:val="00C05807"/>
    <w:rsid w:val="00C058D1"/>
    <w:rsid w:val="00C05A77"/>
    <w:rsid w:val="00C070DB"/>
    <w:rsid w:val="00C10321"/>
    <w:rsid w:val="00C10872"/>
    <w:rsid w:val="00C111F4"/>
    <w:rsid w:val="00C112D4"/>
    <w:rsid w:val="00C1325D"/>
    <w:rsid w:val="00C1349C"/>
    <w:rsid w:val="00C13B28"/>
    <w:rsid w:val="00C13B36"/>
    <w:rsid w:val="00C148BC"/>
    <w:rsid w:val="00C14D6E"/>
    <w:rsid w:val="00C1604E"/>
    <w:rsid w:val="00C16C65"/>
    <w:rsid w:val="00C16FFC"/>
    <w:rsid w:val="00C1761F"/>
    <w:rsid w:val="00C17CE2"/>
    <w:rsid w:val="00C17D69"/>
    <w:rsid w:val="00C203B9"/>
    <w:rsid w:val="00C20978"/>
    <w:rsid w:val="00C20D85"/>
    <w:rsid w:val="00C233D4"/>
    <w:rsid w:val="00C249F9"/>
    <w:rsid w:val="00C30127"/>
    <w:rsid w:val="00C3027E"/>
    <w:rsid w:val="00C31638"/>
    <w:rsid w:val="00C31688"/>
    <w:rsid w:val="00C32033"/>
    <w:rsid w:val="00C32260"/>
    <w:rsid w:val="00C32358"/>
    <w:rsid w:val="00C3343E"/>
    <w:rsid w:val="00C35D70"/>
    <w:rsid w:val="00C37458"/>
    <w:rsid w:val="00C40FF2"/>
    <w:rsid w:val="00C41201"/>
    <w:rsid w:val="00C42D57"/>
    <w:rsid w:val="00C42DD0"/>
    <w:rsid w:val="00C44CFB"/>
    <w:rsid w:val="00C4673F"/>
    <w:rsid w:val="00C47249"/>
    <w:rsid w:val="00C4730A"/>
    <w:rsid w:val="00C50B8A"/>
    <w:rsid w:val="00C513F4"/>
    <w:rsid w:val="00C51A3D"/>
    <w:rsid w:val="00C52A1C"/>
    <w:rsid w:val="00C530D4"/>
    <w:rsid w:val="00C53121"/>
    <w:rsid w:val="00C53B33"/>
    <w:rsid w:val="00C5431A"/>
    <w:rsid w:val="00C54C79"/>
    <w:rsid w:val="00C56158"/>
    <w:rsid w:val="00C57946"/>
    <w:rsid w:val="00C60430"/>
    <w:rsid w:val="00C61297"/>
    <w:rsid w:val="00C61EAF"/>
    <w:rsid w:val="00C63862"/>
    <w:rsid w:val="00C65ABE"/>
    <w:rsid w:val="00C718A5"/>
    <w:rsid w:val="00C71C82"/>
    <w:rsid w:val="00C7237E"/>
    <w:rsid w:val="00C72A96"/>
    <w:rsid w:val="00C72EF1"/>
    <w:rsid w:val="00C73061"/>
    <w:rsid w:val="00C747FF"/>
    <w:rsid w:val="00C752A2"/>
    <w:rsid w:val="00C75580"/>
    <w:rsid w:val="00C75EFA"/>
    <w:rsid w:val="00C760A0"/>
    <w:rsid w:val="00C76A37"/>
    <w:rsid w:val="00C76F3F"/>
    <w:rsid w:val="00C80F55"/>
    <w:rsid w:val="00C8240A"/>
    <w:rsid w:val="00C82CCD"/>
    <w:rsid w:val="00C835BE"/>
    <w:rsid w:val="00C83DCF"/>
    <w:rsid w:val="00C85929"/>
    <w:rsid w:val="00C859A1"/>
    <w:rsid w:val="00C87079"/>
    <w:rsid w:val="00C87895"/>
    <w:rsid w:val="00C878A9"/>
    <w:rsid w:val="00C93E79"/>
    <w:rsid w:val="00C94105"/>
    <w:rsid w:val="00C954A6"/>
    <w:rsid w:val="00C96147"/>
    <w:rsid w:val="00C962E5"/>
    <w:rsid w:val="00C96D0C"/>
    <w:rsid w:val="00CA0D94"/>
    <w:rsid w:val="00CA171C"/>
    <w:rsid w:val="00CA1F04"/>
    <w:rsid w:val="00CA4B78"/>
    <w:rsid w:val="00CA514A"/>
    <w:rsid w:val="00CA60B0"/>
    <w:rsid w:val="00CA67E8"/>
    <w:rsid w:val="00CA6B3D"/>
    <w:rsid w:val="00CB2228"/>
    <w:rsid w:val="00CB28DE"/>
    <w:rsid w:val="00CB53C8"/>
    <w:rsid w:val="00CB5508"/>
    <w:rsid w:val="00CC0A1E"/>
    <w:rsid w:val="00CC155B"/>
    <w:rsid w:val="00CC24D8"/>
    <w:rsid w:val="00CC2A93"/>
    <w:rsid w:val="00CC54E7"/>
    <w:rsid w:val="00CD0F92"/>
    <w:rsid w:val="00CD182A"/>
    <w:rsid w:val="00CD342F"/>
    <w:rsid w:val="00CD42D5"/>
    <w:rsid w:val="00CD439D"/>
    <w:rsid w:val="00CD7207"/>
    <w:rsid w:val="00CD7482"/>
    <w:rsid w:val="00CE167D"/>
    <w:rsid w:val="00CE4309"/>
    <w:rsid w:val="00CE6360"/>
    <w:rsid w:val="00CE6BDE"/>
    <w:rsid w:val="00CF01B2"/>
    <w:rsid w:val="00CF22A2"/>
    <w:rsid w:val="00CF2BCC"/>
    <w:rsid w:val="00CF3EE1"/>
    <w:rsid w:val="00CF4B74"/>
    <w:rsid w:val="00CF65C1"/>
    <w:rsid w:val="00CF6FBB"/>
    <w:rsid w:val="00CF7B00"/>
    <w:rsid w:val="00CF7C96"/>
    <w:rsid w:val="00D04187"/>
    <w:rsid w:val="00D0452F"/>
    <w:rsid w:val="00D0770C"/>
    <w:rsid w:val="00D1041E"/>
    <w:rsid w:val="00D14702"/>
    <w:rsid w:val="00D15235"/>
    <w:rsid w:val="00D163B2"/>
    <w:rsid w:val="00D16B23"/>
    <w:rsid w:val="00D17CC7"/>
    <w:rsid w:val="00D21302"/>
    <w:rsid w:val="00D23C30"/>
    <w:rsid w:val="00D2418B"/>
    <w:rsid w:val="00D2500C"/>
    <w:rsid w:val="00D26B6E"/>
    <w:rsid w:val="00D274C5"/>
    <w:rsid w:val="00D3234B"/>
    <w:rsid w:val="00D33886"/>
    <w:rsid w:val="00D35B25"/>
    <w:rsid w:val="00D363F9"/>
    <w:rsid w:val="00D37FD2"/>
    <w:rsid w:val="00D41701"/>
    <w:rsid w:val="00D43CE9"/>
    <w:rsid w:val="00D44383"/>
    <w:rsid w:val="00D44421"/>
    <w:rsid w:val="00D45930"/>
    <w:rsid w:val="00D45DFE"/>
    <w:rsid w:val="00D45F7D"/>
    <w:rsid w:val="00D47F50"/>
    <w:rsid w:val="00D5259C"/>
    <w:rsid w:val="00D53436"/>
    <w:rsid w:val="00D54296"/>
    <w:rsid w:val="00D547AA"/>
    <w:rsid w:val="00D60234"/>
    <w:rsid w:val="00D60935"/>
    <w:rsid w:val="00D60B43"/>
    <w:rsid w:val="00D60F2F"/>
    <w:rsid w:val="00D61B30"/>
    <w:rsid w:val="00D61E5A"/>
    <w:rsid w:val="00D6242A"/>
    <w:rsid w:val="00D63C2B"/>
    <w:rsid w:val="00D642E8"/>
    <w:rsid w:val="00D65099"/>
    <w:rsid w:val="00D65F51"/>
    <w:rsid w:val="00D6683C"/>
    <w:rsid w:val="00D67168"/>
    <w:rsid w:val="00D672DF"/>
    <w:rsid w:val="00D67D31"/>
    <w:rsid w:val="00D7005E"/>
    <w:rsid w:val="00D709E0"/>
    <w:rsid w:val="00D7194F"/>
    <w:rsid w:val="00D71F35"/>
    <w:rsid w:val="00D72363"/>
    <w:rsid w:val="00D73FAC"/>
    <w:rsid w:val="00D7730A"/>
    <w:rsid w:val="00D779C8"/>
    <w:rsid w:val="00D80DD8"/>
    <w:rsid w:val="00D83C86"/>
    <w:rsid w:val="00D846F4"/>
    <w:rsid w:val="00D861A7"/>
    <w:rsid w:val="00D86EF1"/>
    <w:rsid w:val="00D91187"/>
    <w:rsid w:val="00D91A49"/>
    <w:rsid w:val="00D96010"/>
    <w:rsid w:val="00D972AF"/>
    <w:rsid w:val="00DA0CC3"/>
    <w:rsid w:val="00DA14B8"/>
    <w:rsid w:val="00DA2092"/>
    <w:rsid w:val="00DA26F4"/>
    <w:rsid w:val="00DA2F43"/>
    <w:rsid w:val="00DA33FA"/>
    <w:rsid w:val="00DA4C24"/>
    <w:rsid w:val="00DA7995"/>
    <w:rsid w:val="00DB109E"/>
    <w:rsid w:val="00DB12D3"/>
    <w:rsid w:val="00DB3138"/>
    <w:rsid w:val="00DB5749"/>
    <w:rsid w:val="00DB65BE"/>
    <w:rsid w:val="00DB7C6E"/>
    <w:rsid w:val="00DC16FB"/>
    <w:rsid w:val="00DC27EE"/>
    <w:rsid w:val="00DC40CA"/>
    <w:rsid w:val="00DC443F"/>
    <w:rsid w:val="00DC44F9"/>
    <w:rsid w:val="00DC4FDC"/>
    <w:rsid w:val="00DC5457"/>
    <w:rsid w:val="00DC68BE"/>
    <w:rsid w:val="00DC6E7C"/>
    <w:rsid w:val="00DC70FE"/>
    <w:rsid w:val="00DC71C1"/>
    <w:rsid w:val="00DC7604"/>
    <w:rsid w:val="00DD19DA"/>
    <w:rsid w:val="00DD1A52"/>
    <w:rsid w:val="00DD2190"/>
    <w:rsid w:val="00DD224E"/>
    <w:rsid w:val="00DD25E2"/>
    <w:rsid w:val="00DD2EA0"/>
    <w:rsid w:val="00DD33B0"/>
    <w:rsid w:val="00DE1990"/>
    <w:rsid w:val="00DE2C70"/>
    <w:rsid w:val="00DE30D0"/>
    <w:rsid w:val="00DE3D9F"/>
    <w:rsid w:val="00DE4E32"/>
    <w:rsid w:val="00DE4E66"/>
    <w:rsid w:val="00DE6F60"/>
    <w:rsid w:val="00DF0B24"/>
    <w:rsid w:val="00DF0C32"/>
    <w:rsid w:val="00DF0ECC"/>
    <w:rsid w:val="00DF1ECD"/>
    <w:rsid w:val="00DF235B"/>
    <w:rsid w:val="00DF24CE"/>
    <w:rsid w:val="00DF459A"/>
    <w:rsid w:val="00DF4C17"/>
    <w:rsid w:val="00DF4D5B"/>
    <w:rsid w:val="00DF533A"/>
    <w:rsid w:val="00DF7784"/>
    <w:rsid w:val="00E00BA3"/>
    <w:rsid w:val="00E00C95"/>
    <w:rsid w:val="00E01E64"/>
    <w:rsid w:val="00E02E55"/>
    <w:rsid w:val="00E0338E"/>
    <w:rsid w:val="00E0392C"/>
    <w:rsid w:val="00E0498B"/>
    <w:rsid w:val="00E04AF6"/>
    <w:rsid w:val="00E05BA7"/>
    <w:rsid w:val="00E11E81"/>
    <w:rsid w:val="00E129AE"/>
    <w:rsid w:val="00E130BB"/>
    <w:rsid w:val="00E13D15"/>
    <w:rsid w:val="00E14C04"/>
    <w:rsid w:val="00E15FA7"/>
    <w:rsid w:val="00E17448"/>
    <w:rsid w:val="00E17DFB"/>
    <w:rsid w:val="00E20875"/>
    <w:rsid w:val="00E22937"/>
    <w:rsid w:val="00E22FB5"/>
    <w:rsid w:val="00E237D0"/>
    <w:rsid w:val="00E23BF6"/>
    <w:rsid w:val="00E241F7"/>
    <w:rsid w:val="00E24AF2"/>
    <w:rsid w:val="00E24D50"/>
    <w:rsid w:val="00E251A5"/>
    <w:rsid w:val="00E25D66"/>
    <w:rsid w:val="00E26143"/>
    <w:rsid w:val="00E264B9"/>
    <w:rsid w:val="00E26D18"/>
    <w:rsid w:val="00E26DB1"/>
    <w:rsid w:val="00E303F9"/>
    <w:rsid w:val="00E309EA"/>
    <w:rsid w:val="00E31228"/>
    <w:rsid w:val="00E31268"/>
    <w:rsid w:val="00E33FE7"/>
    <w:rsid w:val="00E34287"/>
    <w:rsid w:val="00E35BD6"/>
    <w:rsid w:val="00E36277"/>
    <w:rsid w:val="00E36898"/>
    <w:rsid w:val="00E36FD8"/>
    <w:rsid w:val="00E376DA"/>
    <w:rsid w:val="00E37951"/>
    <w:rsid w:val="00E37B35"/>
    <w:rsid w:val="00E415A8"/>
    <w:rsid w:val="00E42A17"/>
    <w:rsid w:val="00E42F4C"/>
    <w:rsid w:val="00E43749"/>
    <w:rsid w:val="00E455B5"/>
    <w:rsid w:val="00E4574B"/>
    <w:rsid w:val="00E45A39"/>
    <w:rsid w:val="00E46058"/>
    <w:rsid w:val="00E4653E"/>
    <w:rsid w:val="00E468B7"/>
    <w:rsid w:val="00E46B89"/>
    <w:rsid w:val="00E47194"/>
    <w:rsid w:val="00E50509"/>
    <w:rsid w:val="00E53068"/>
    <w:rsid w:val="00E53BE1"/>
    <w:rsid w:val="00E57952"/>
    <w:rsid w:val="00E57C68"/>
    <w:rsid w:val="00E618BF"/>
    <w:rsid w:val="00E61A0D"/>
    <w:rsid w:val="00E61E06"/>
    <w:rsid w:val="00E648DA"/>
    <w:rsid w:val="00E66D71"/>
    <w:rsid w:val="00E7122B"/>
    <w:rsid w:val="00E714D9"/>
    <w:rsid w:val="00E71516"/>
    <w:rsid w:val="00E718A6"/>
    <w:rsid w:val="00E71B6E"/>
    <w:rsid w:val="00E736FF"/>
    <w:rsid w:val="00E75CAE"/>
    <w:rsid w:val="00E809C6"/>
    <w:rsid w:val="00E80AE7"/>
    <w:rsid w:val="00E8118A"/>
    <w:rsid w:val="00E82581"/>
    <w:rsid w:val="00E82FB5"/>
    <w:rsid w:val="00E86D7E"/>
    <w:rsid w:val="00E872FB"/>
    <w:rsid w:val="00E90D0C"/>
    <w:rsid w:val="00E91532"/>
    <w:rsid w:val="00E9161E"/>
    <w:rsid w:val="00E92A9D"/>
    <w:rsid w:val="00E9470B"/>
    <w:rsid w:val="00E952B6"/>
    <w:rsid w:val="00E964EF"/>
    <w:rsid w:val="00E971AC"/>
    <w:rsid w:val="00E97B17"/>
    <w:rsid w:val="00EA2FF5"/>
    <w:rsid w:val="00EA400A"/>
    <w:rsid w:val="00EA58F0"/>
    <w:rsid w:val="00EA5A88"/>
    <w:rsid w:val="00EA6FE7"/>
    <w:rsid w:val="00EA6FFC"/>
    <w:rsid w:val="00EA7AF8"/>
    <w:rsid w:val="00EB0ACD"/>
    <w:rsid w:val="00EB330B"/>
    <w:rsid w:val="00EB3769"/>
    <w:rsid w:val="00EB5436"/>
    <w:rsid w:val="00EB5D9C"/>
    <w:rsid w:val="00EC0F3E"/>
    <w:rsid w:val="00EC133B"/>
    <w:rsid w:val="00EC2295"/>
    <w:rsid w:val="00EC3482"/>
    <w:rsid w:val="00EC3570"/>
    <w:rsid w:val="00EC40A9"/>
    <w:rsid w:val="00EC4764"/>
    <w:rsid w:val="00EC4B53"/>
    <w:rsid w:val="00EC514F"/>
    <w:rsid w:val="00EC6313"/>
    <w:rsid w:val="00EC68A5"/>
    <w:rsid w:val="00EC7B58"/>
    <w:rsid w:val="00ED0D70"/>
    <w:rsid w:val="00ED190A"/>
    <w:rsid w:val="00ED27C5"/>
    <w:rsid w:val="00ED2885"/>
    <w:rsid w:val="00ED2F7A"/>
    <w:rsid w:val="00ED627B"/>
    <w:rsid w:val="00ED6827"/>
    <w:rsid w:val="00EE171B"/>
    <w:rsid w:val="00EE486F"/>
    <w:rsid w:val="00EE4963"/>
    <w:rsid w:val="00EE49BE"/>
    <w:rsid w:val="00EE5461"/>
    <w:rsid w:val="00EE55E3"/>
    <w:rsid w:val="00EE56E3"/>
    <w:rsid w:val="00EE7650"/>
    <w:rsid w:val="00EE79B4"/>
    <w:rsid w:val="00EE7D8D"/>
    <w:rsid w:val="00EF26AF"/>
    <w:rsid w:val="00EF2D3E"/>
    <w:rsid w:val="00EF4025"/>
    <w:rsid w:val="00EF50BE"/>
    <w:rsid w:val="00EF6E7A"/>
    <w:rsid w:val="00EF7103"/>
    <w:rsid w:val="00F017C5"/>
    <w:rsid w:val="00F04281"/>
    <w:rsid w:val="00F047AC"/>
    <w:rsid w:val="00F0529A"/>
    <w:rsid w:val="00F06AA7"/>
    <w:rsid w:val="00F1235D"/>
    <w:rsid w:val="00F124EF"/>
    <w:rsid w:val="00F12B37"/>
    <w:rsid w:val="00F13421"/>
    <w:rsid w:val="00F140E1"/>
    <w:rsid w:val="00F141A2"/>
    <w:rsid w:val="00F149EC"/>
    <w:rsid w:val="00F15280"/>
    <w:rsid w:val="00F158EA"/>
    <w:rsid w:val="00F15FF3"/>
    <w:rsid w:val="00F17259"/>
    <w:rsid w:val="00F17271"/>
    <w:rsid w:val="00F20C86"/>
    <w:rsid w:val="00F20FD4"/>
    <w:rsid w:val="00F21188"/>
    <w:rsid w:val="00F21DFF"/>
    <w:rsid w:val="00F22643"/>
    <w:rsid w:val="00F227E2"/>
    <w:rsid w:val="00F258A2"/>
    <w:rsid w:val="00F25BDB"/>
    <w:rsid w:val="00F268F5"/>
    <w:rsid w:val="00F26DC5"/>
    <w:rsid w:val="00F27847"/>
    <w:rsid w:val="00F31F69"/>
    <w:rsid w:val="00F324BB"/>
    <w:rsid w:val="00F32C5B"/>
    <w:rsid w:val="00F32CBC"/>
    <w:rsid w:val="00F32DFF"/>
    <w:rsid w:val="00F3352F"/>
    <w:rsid w:val="00F3390A"/>
    <w:rsid w:val="00F35119"/>
    <w:rsid w:val="00F35CFC"/>
    <w:rsid w:val="00F36C43"/>
    <w:rsid w:val="00F37DB2"/>
    <w:rsid w:val="00F40A29"/>
    <w:rsid w:val="00F40B83"/>
    <w:rsid w:val="00F40CBD"/>
    <w:rsid w:val="00F41CD3"/>
    <w:rsid w:val="00F42AC0"/>
    <w:rsid w:val="00F42D77"/>
    <w:rsid w:val="00F42D85"/>
    <w:rsid w:val="00F45DC5"/>
    <w:rsid w:val="00F504AD"/>
    <w:rsid w:val="00F509C8"/>
    <w:rsid w:val="00F517A1"/>
    <w:rsid w:val="00F53F54"/>
    <w:rsid w:val="00F54BFB"/>
    <w:rsid w:val="00F54F5A"/>
    <w:rsid w:val="00F55DB5"/>
    <w:rsid w:val="00F612D4"/>
    <w:rsid w:val="00F6263B"/>
    <w:rsid w:val="00F66A1C"/>
    <w:rsid w:val="00F67242"/>
    <w:rsid w:val="00F711B2"/>
    <w:rsid w:val="00F71C1C"/>
    <w:rsid w:val="00F71E79"/>
    <w:rsid w:val="00F72B0D"/>
    <w:rsid w:val="00F76D4C"/>
    <w:rsid w:val="00F77B92"/>
    <w:rsid w:val="00F77D98"/>
    <w:rsid w:val="00F808F7"/>
    <w:rsid w:val="00F811C1"/>
    <w:rsid w:val="00F844C6"/>
    <w:rsid w:val="00F84ACF"/>
    <w:rsid w:val="00F854F2"/>
    <w:rsid w:val="00F86D7A"/>
    <w:rsid w:val="00F87F4E"/>
    <w:rsid w:val="00F9042A"/>
    <w:rsid w:val="00F9106A"/>
    <w:rsid w:val="00F91A8E"/>
    <w:rsid w:val="00F9362A"/>
    <w:rsid w:val="00F95E91"/>
    <w:rsid w:val="00F964CA"/>
    <w:rsid w:val="00F973FD"/>
    <w:rsid w:val="00FA1AC7"/>
    <w:rsid w:val="00FA1E40"/>
    <w:rsid w:val="00FA2FEA"/>
    <w:rsid w:val="00FA31F1"/>
    <w:rsid w:val="00FA374D"/>
    <w:rsid w:val="00FA5BC4"/>
    <w:rsid w:val="00FA6169"/>
    <w:rsid w:val="00FA6BCE"/>
    <w:rsid w:val="00FA6E51"/>
    <w:rsid w:val="00FA7500"/>
    <w:rsid w:val="00FB21DC"/>
    <w:rsid w:val="00FB2D9C"/>
    <w:rsid w:val="00FB3043"/>
    <w:rsid w:val="00FB5A0E"/>
    <w:rsid w:val="00FB6E93"/>
    <w:rsid w:val="00FC39B9"/>
    <w:rsid w:val="00FC465B"/>
    <w:rsid w:val="00FC4CFA"/>
    <w:rsid w:val="00FC7C51"/>
    <w:rsid w:val="00FD0366"/>
    <w:rsid w:val="00FD2944"/>
    <w:rsid w:val="00FD2B93"/>
    <w:rsid w:val="00FD4817"/>
    <w:rsid w:val="00FD50FE"/>
    <w:rsid w:val="00FD5472"/>
    <w:rsid w:val="00FD70AE"/>
    <w:rsid w:val="00FE4486"/>
    <w:rsid w:val="00FE4BD2"/>
    <w:rsid w:val="00FE65B4"/>
    <w:rsid w:val="00FE6821"/>
    <w:rsid w:val="00FE7099"/>
    <w:rsid w:val="00FE7663"/>
    <w:rsid w:val="00FE780D"/>
    <w:rsid w:val="00FF0E18"/>
    <w:rsid w:val="00FF2682"/>
    <w:rsid w:val="00FF2C1D"/>
    <w:rsid w:val="00FF4F6B"/>
    <w:rsid w:val="00FF6EF7"/>
    <w:rsid w:val="00FF771A"/>
    <w:rsid w:val="047B46D3"/>
    <w:rsid w:val="04BC022E"/>
    <w:rsid w:val="05A07626"/>
    <w:rsid w:val="05BB2A95"/>
    <w:rsid w:val="05CA54AC"/>
    <w:rsid w:val="063858CA"/>
    <w:rsid w:val="0B882518"/>
    <w:rsid w:val="0BBD0110"/>
    <w:rsid w:val="0BBE5204"/>
    <w:rsid w:val="0C671FC2"/>
    <w:rsid w:val="0CA80C1D"/>
    <w:rsid w:val="0E8A563B"/>
    <w:rsid w:val="102D3062"/>
    <w:rsid w:val="10CD74EB"/>
    <w:rsid w:val="13227A90"/>
    <w:rsid w:val="1A4D2DE9"/>
    <w:rsid w:val="1ABD49DC"/>
    <w:rsid w:val="1B323377"/>
    <w:rsid w:val="1B7A5217"/>
    <w:rsid w:val="1D856717"/>
    <w:rsid w:val="1EBA766D"/>
    <w:rsid w:val="208E7D05"/>
    <w:rsid w:val="21770E03"/>
    <w:rsid w:val="25CE6F7C"/>
    <w:rsid w:val="25EF0CD8"/>
    <w:rsid w:val="270441E6"/>
    <w:rsid w:val="2CF54DF1"/>
    <w:rsid w:val="2DF269BB"/>
    <w:rsid w:val="2FC3399E"/>
    <w:rsid w:val="319C46DB"/>
    <w:rsid w:val="33A14A21"/>
    <w:rsid w:val="33D235EC"/>
    <w:rsid w:val="36E524AC"/>
    <w:rsid w:val="379640C7"/>
    <w:rsid w:val="394146A5"/>
    <w:rsid w:val="39706029"/>
    <w:rsid w:val="3A7C2E25"/>
    <w:rsid w:val="3AAF5643"/>
    <w:rsid w:val="3BC76709"/>
    <w:rsid w:val="3CC26514"/>
    <w:rsid w:val="42E92D65"/>
    <w:rsid w:val="44762185"/>
    <w:rsid w:val="4601034E"/>
    <w:rsid w:val="46FB68F0"/>
    <w:rsid w:val="49654868"/>
    <w:rsid w:val="4A3412E5"/>
    <w:rsid w:val="4B220F42"/>
    <w:rsid w:val="4CB137D6"/>
    <w:rsid w:val="4CE276B7"/>
    <w:rsid w:val="4D5804EC"/>
    <w:rsid w:val="4EBE3288"/>
    <w:rsid w:val="4EC516DB"/>
    <w:rsid w:val="51E34AAE"/>
    <w:rsid w:val="53D90841"/>
    <w:rsid w:val="53DC0410"/>
    <w:rsid w:val="551836BD"/>
    <w:rsid w:val="562E34CB"/>
    <w:rsid w:val="583071E9"/>
    <w:rsid w:val="5A4B6BD2"/>
    <w:rsid w:val="5B276A29"/>
    <w:rsid w:val="5BA759B6"/>
    <w:rsid w:val="5CD1365E"/>
    <w:rsid w:val="5DF92C7D"/>
    <w:rsid w:val="5E220A4B"/>
    <w:rsid w:val="5F135C42"/>
    <w:rsid w:val="5FD3229D"/>
    <w:rsid w:val="625F59ED"/>
    <w:rsid w:val="62602D65"/>
    <w:rsid w:val="62E010A9"/>
    <w:rsid w:val="640F6AD2"/>
    <w:rsid w:val="667D743D"/>
    <w:rsid w:val="670E66B7"/>
    <w:rsid w:val="67B4506A"/>
    <w:rsid w:val="689E23EE"/>
    <w:rsid w:val="6A0A0F3F"/>
    <w:rsid w:val="6B2D2F61"/>
    <w:rsid w:val="6E1D4B59"/>
    <w:rsid w:val="6FBE71C9"/>
    <w:rsid w:val="6FF43E84"/>
    <w:rsid w:val="760043E6"/>
    <w:rsid w:val="760E7B6C"/>
    <w:rsid w:val="768C7C9F"/>
    <w:rsid w:val="79453016"/>
    <w:rsid w:val="7A4D4F1E"/>
    <w:rsid w:val="7B7E41D6"/>
    <w:rsid w:val="7E2477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semiHidden="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qFormat="1"/>
    <w:lsdException w:name="Table Grid" w:qFormat="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756EE"/>
    <w:pPr>
      <w:widowControl w:val="0"/>
      <w:jc w:val="both"/>
    </w:pPr>
    <w:rPr>
      <w:kern w:val="2"/>
      <w:sz w:val="21"/>
      <w:szCs w:val="24"/>
    </w:rPr>
  </w:style>
  <w:style w:type="paragraph" w:styleId="1">
    <w:name w:val="heading 1"/>
    <w:basedOn w:val="a"/>
    <w:next w:val="a"/>
    <w:qFormat/>
    <w:rsid w:val="009756EE"/>
    <w:pPr>
      <w:keepNext/>
      <w:jc w:val="center"/>
      <w:outlineLvl w:val="0"/>
    </w:pPr>
    <w:rPr>
      <w:sz w:val="36"/>
      <w:szCs w:val="20"/>
    </w:rPr>
  </w:style>
  <w:style w:type="paragraph" w:styleId="2">
    <w:name w:val="heading 2"/>
    <w:basedOn w:val="a"/>
    <w:next w:val="a"/>
    <w:link w:val="2Char"/>
    <w:qFormat/>
    <w:rsid w:val="009756EE"/>
    <w:pPr>
      <w:keepNext/>
      <w:keepLines/>
      <w:spacing w:before="260" w:after="260" w:line="416" w:lineRule="auto"/>
      <w:outlineLvl w:val="1"/>
    </w:pPr>
    <w:rPr>
      <w:rFonts w:ascii="Cambria" w:hAnsi="Cambria"/>
      <w:b/>
      <w:bCs/>
      <w:sz w:val="32"/>
      <w:szCs w:val="32"/>
    </w:rPr>
  </w:style>
  <w:style w:type="paragraph" w:styleId="3">
    <w:name w:val="heading 3"/>
    <w:basedOn w:val="a"/>
    <w:next w:val="a"/>
    <w:qFormat/>
    <w:rsid w:val="009756EE"/>
    <w:pPr>
      <w:keepNext/>
      <w:keepLines/>
      <w:spacing w:before="260" w:after="260" w:line="416" w:lineRule="auto"/>
      <w:outlineLvl w:val="2"/>
    </w:pPr>
    <w:rPr>
      <w:b/>
      <w:bCs/>
      <w:sz w:val="32"/>
      <w:szCs w:val="32"/>
    </w:rPr>
  </w:style>
  <w:style w:type="paragraph" w:styleId="4">
    <w:name w:val="heading 4"/>
    <w:basedOn w:val="a"/>
    <w:next w:val="a"/>
    <w:qFormat/>
    <w:rsid w:val="009756EE"/>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9756EE"/>
    <w:pPr>
      <w:ind w:firstLineChars="200" w:firstLine="420"/>
    </w:pPr>
    <w:rPr>
      <w:sz w:val="24"/>
    </w:rPr>
  </w:style>
  <w:style w:type="paragraph" w:styleId="a4">
    <w:name w:val="Document Map"/>
    <w:basedOn w:val="a"/>
    <w:semiHidden/>
    <w:qFormat/>
    <w:rsid w:val="009756EE"/>
    <w:pPr>
      <w:shd w:val="clear" w:color="auto" w:fill="000080"/>
    </w:pPr>
  </w:style>
  <w:style w:type="paragraph" w:styleId="a5">
    <w:name w:val="annotation text"/>
    <w:basedOn w:val="a"/>
    <w:semiHidden/>
    <w:qFormat/>
    <w:rsid w:val="009756EE"/>
    <w:pPr>
      <w:jc w:val="left"/>
    </w:pPr>
  </w:style>
  <w:style w:type="paragraph" w:styleId="a6">
    <w:name w:val="Body Text Indent"/>
    <w:basedOn w:val="a"/>
    <w:qFormat/>
    <w:rsid w:val="009756EE"/>
    <w:pPr>
      <w:snapToGrid w:val="0"/>
      <w:spacing w:line="360" w:lineRule="auto"/>
      <w:ind w:right="1286" w:firstLine="1620"/>
    </w:pPr>
    <w:rPr>
      <w:rFonts w:ascii="宋体"/>
      <w:sz w:val="28"/>
    </w:rPr>
  </w:style>
  <w:style w:type="paragraph" w:styleId="30">
    <w:name w:val="toc 3"/>
    <w:basedOn w:val="a"/>
    <w:next w:val="a"/>
    <w:semiHidden/>
    <w:qFormat/>
    <w:rsid w:val="009756EE"/>
    <w:pPr>
      <w:ind w:leftChars="400" w:left="840"/>
    </w:pPr>
  </w:style>
  <w:style w:type="paragraph" w:styleId="a7">
    <w:name w:val="Plain Text"/>
    <w:basedOn w:val="a"/>
    <w:qFormat/>
    <w:rsid w:val="009756EE"/>
    <w:rPr>
      <w:rFonts w:ascii="宋体" w:hAnsi="Courier New" w:hint="eastAsia"/>
      <w:szCs w:val="20"/>
    </w:rPr>
  </w:style>
  <w:style w:type="paragraph" w:styleId="a8">
    <w:name w:val="Date"/>
    <w:basedOn w:val="a"/>
    <w:next w:val="a"/>
    <w:qFormat/>
    <w:rsid w:val="009756EE"/>
    <w:pPr>
      <w:ind w:leftChars="2500" w:left="100"/>
    </w:pPr>
  </w:style>
  <w:style w:type="paragraph" w:styleId="20">
    <w:name w:val="Body Text Indent 2"/>
    <w:basedOn w:val="a"/>
    <w:link w:val="2Char0"/>
    <w:qFormat/>
    <w:rsid w:val="009756EE"/>
    <w:pPr>
      <w:spacing w:after="120" w:line="480" w:lineRule="auto"/>
      <w:ind w:leftChars="200" w:left="420"/>
    </w:pPr>
  </w:style>
  <w:style w:type="paragraph" w:styleId="a9">
    <w:name w:val="Balloon Text"/>
    <w:basedOn w:val="a"/>
    <w:semiHidden/>
    <w:qFormat/>
    <w:rsid w:val="009756EE"/>
    <w:rPr>
      <w:sz w:val="18"/>
      <w:szCs w:val="18"/>
    </w:rPr>
  </w:style>
  <w:style w:type="paragraph" w:styleId="aa">
    <w:name w:val="footer"/>
    <w:basedOn w:val="a"/>
    <w:qFormat/>
    <w:rsid w:val="009756EE"/>
    <w:pPr>
      <w:tabs>
        <w:tab w:val="center" w:pos="4153"/>
        <w:tab w:val="right" w:pos="8306"/>
      </w:tabs>
      <w:snapToGrid w:val="0"/>
      <w:jc w:val="left"/>
    </w:pPr>
    <w:rPr>
      <w:sz w:val="18"/>
      <w:szCs w:val="20"/>
    </w:rPr>
  </w:style>
  <w:style w:type="paragraph" w:styleId="ab">
    <w:name w:val="header"/>
    <w:basedOn w:val="a"/>
    <w:qFormat/>
    <w:rsid w:val="009756EE"/>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9756EE"/>
    <w:pPr>
      <w:tabs>
        <w:tab w:val="right" w:leader="dot" w:pos="8810"/>
      </w:tabs>
      <w:spacing w:line="480" w:lineRule="auto"/>
    </w:pPr>
  </w:style>
  <w:style w:type="paragraph" w:styleId="31">
    <w:name w:val="Body Text Indent 3"/>
    <w:basedOn w:val="a"/>
    <w:qFormat/>
    <w:rsid w:val="009756EE"/>
    <w:pPr>
      <w:spacing w:after="120"/>
      <w:ind w:left="420"/>
    </w:pPr>
    <w:rPr>
      <w:sz w:val="16"/>
      <w:szCs w:val="16"/>
    </w:rPr>
  </w:style>
  <w:style w:type="paragraph" w:styleId="21">
    <w:name w:val="toc 2"/>
    <w:basedOn w:val="a"/>
    <w:next w:val="a"/>
    <w:uiPriority w:val="39"/>
    <w:qFormat/>
    <w:rsid w:val="009756EE"/>
    <w:pPr>
      <w:ind w:leftChars="200" w:left="420"/>
    </w:pPr>
  </w:style>
  <w:style w:type="paragraph" w:styleId="ac">
    <w:name w:val="Title"/>
    <w:basedOn w:val="a"/>
    <w:next w:val="a"/>
    <w:link w:val="Char"/>
    <w:uiPriority w:val="10"/>
    <w:qFormat/>
    <w:rsid w:val="009756EE"/>
    <w:pPr>
      <w:spacing w:before="240" w:after="60"/>
      <w:jc w:val="center"/>
      <w:outlineLvl w:val="0"/>
    </w:pPr>
    <w:rPr>
      <w:rFonts w:ascii="Cambria" w:hAnsi="Cambria"/>
      <w:b/>
      <w:bCs/>
      <w:sz w:val="32"/>
      <w:szCs w:val="32"/>
    </w:rPr>
  </w:style>
  <w:style w:type="paragraph" w:styleId="ad">
    <w:name w:val="annotation subject"/>
    <w:basedOn w:val="a5"/>
    <w:next w:val="a5"/>
    <w:semiHidden/>
    <w:qFormat/>
    <w:rsid w:val="009756EE"/>
    <w:rPr>
      <w:b/>
      <w:bCs/>
    </w:rPr>
  </w:style>
  <w:style w:type="table" w:styleId="ae">
    <w:name w:val="Table Grid"/>
    <w:basedOn w:val="a1"/>
    <w:qFormat/>
    <w:rsid w:val="009756E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uiPriority w:val="22"/>
    <w:qFormat/>
    <w:rsid w:val="009756EE"/>
    <w:rPr>
      <w:b/>
      <w:bCs/>
    </w:rPr>
  </w:style>
  <w:style w:type="character" w:styleId="af0">
    <w:name w:val="page number"/>
    <w:basedOn w:val="a0"/>
    <w:qFormat/>
    <w:rsid w:val="009756EE"/>
  </w:style>
  <w:style w:type="character" w:styleId="af1">
    <w:name w:val="Emphasis"/>
    <w:uiPriority w:val="20"/>
    <w:qFormat/>
    <w:rsid w:val="009756EE"/>
    <w:rPr>
      <w:i/>
      <w:iCs/>
    </w:rPr>
  </w:style>
  <w:style w:type="character" w:styleId="af2">
    <w:name w:val="Hyperlink"/>
    <w:qFormat/>
    <w:rsid w:val="009756EE"/>
    <w:rPr>
      <w:color w:val="0000FF"/>
      <w:u w:val="single"/>
    </w:rPr>
  </w:style>
  <w:style w:type="character" w:styleId="af3">
    <w:name w:val="annotation reference"/>
    <w:semiHidden/>
    <w:qFormat/>
    <w:rsid w:val="009756EE"/>
    <w:rPr>
      <w:sz w:val="21"/>
      <w:szCs w:val="21"/>
    </w:rPr>
  </w:style>
  <w:style w:type="character" w:customStyle="1" w:styleId="2Char0">
    <w:name w:val="正文文本缩进 2 Char"/>
    <w:link w:val="20"/>
    <w:qFormat/>
    <w:rsid w:val="009756EE"/>
    <w:rPr>
      <w:kern w:val="2"/>
      <w:sz w:val="21"/>
      <w:szCs w:val="24"/>
    </w:rPr>
  </w:style>
  <w:style w:type="character" w:customStyle="1" w:styleId="fontstyle31">
    <w:name w:val="fontstyle31"/>
    <w:qFormat/>
    <w:rsid w:val="009756EE"/>
    <w:rPr>
      <w:rFonts w:ascii="SSJ0+ZGeDxQ-1" w:hAnsi="SSJ0+ZGeDxQ-1" w:hint="default"/>
      <w:color w:val="000000"/>
      <w:sz w:val="22"/>
      <w:szCs w:val="22"/>
    </w:rPr>
  </w:style>
  <w:style w:type="character" w:customStyle="1" w:styleId="Char">
    <w:name w:val="标题 Char"/>
    <w:link w:val="ac"/>
    <w:uiPriority w:val="10"/>
    <w:qFormat/>
    <w:rsid w:val="009756EE"/>
    <w:rPr>
      <w:rFonts w:ascii="Cambria" w:hAnsi="Cambria"/>
      <w:b/>
      <w:bCs/>
      <w:kern w:val="2"/>
      <w:sz w:val="32"/>
      <w:szCs w:val="32"/>
    </w:rPr>
  </w:style>
  <w:style w:type="character" w:customStyle="1" w:styleId="apple-converted-space">
    <w:name w:val="apple-converted-space"/>
    <w:basedOn w:val="a0"/>
    <w:qFormat/>
    <w:rsid w:val="009756EE"/>
  </w:style>
  <w:style w:type="character" w:customStyle="1" w:styleId="fontstyle01">
    <w:name w:val="fontstyle01"/>
    <w:qFormat/>
    <w:rsid w:val="009756EE"/>
    <w:rPr>
      <w:rFonts w:ascii="宋体" w:eastAsia="宋体" w:hAnsi="宋体" w:hint="eastAsia"/>
      <w:color w:val="000000"/>
      <w:sz w:val="22"/>
      <w:szCs w:val="22"/>
    </w:rPr>
  </w:style>
  <w:style w:type="character" w:customStyle="1" w:styleId="2Char">
    <w:name w:val="标题 2 Char"/>
    <w:link w:val="2"/>
    <w:semiHidden/>
    <w:qFormat/>
    <w:rsid w:val="009756EE"/>
    <w:rPr>
      <w:rFonts w:ascii="Cambria" w:eastAsia="宋体" w:hAnsi="Cambria" w:cs="Times New Roman"/>
      <w:b/>
      <w:bCs/>
      <w:kern w:val="2"/>
      <w:sz w:val="32"/>
      <w:szCs w:val="32"/>
    </w:rPr>
  </w:style>
  <w:style w:type="character" w:customStyle="1" w:styleId="fontstyle21">
    <w:name w:val="fontstyle21"/>
    <w:qFormat/>
    <w:rsid w:val="009756EE"/>
    <w:rPr>
      <w:rFonts w:ascii="E-BZ+ZGeDxQ-2" w:hAnsi="E-BZ+ZGeDxQ-2" w:hint="default"/>
      <w:color w:val="000000"/>
      <w:sz w:val="22"/>
      <w:szCs w:val="22"/>
    </w:rPr>
  </w:style>
  <w:style w:type="character" w:customStyle="1" w:styleId="apple-style-span">
    <w:name w:val="apple-style-span"/>
    <w:basedOn w:val="a0"/>
    <w:qFormat/>
    <w:rsid w:val="009756EE"/>
  </w:style>
  <w:style w:type="paragraph" w:customStyle="1" w:styleId="reader-word-layerreader-word-s1-8">
    <w:name w:val="reader-word-layer reader-word-s1-8"/>
    <w:basedOn w:val="a"/>
    <w:qFormat/>
    <w:rsid w:val="009756EE"/>
    <w:pPr>
      <w:widowControl/>
      <w:spacing w:before="100" w:beforeAutospacing="1" w:after="100" w:afterAutospacing="1"/>
      <w:jc w:val="left"/>
    </w:pPr>
    <w:rPr>
      <w:rFonts w:ascii="宋体" w:hAnsi="宋体" w:cs="宋体"/>
      <w:kern w:val="0"/>
      <w:sz w:val="24"/>
    </w:rPr>
  </w:style>
  <w:style w:type="paragraph" w:customStyle="1" w:styleId="af4">
    <w:name w:val="五级条标题"/>
    <w:basedOn w:val="af5"/>
    <w:next w:val="a"/>
    <w:qFormat/>
    <w:rsid w:val="009756EE"/>
    <w:pPr>
      <w:outlineLvl w:val="6"/>
    </w:pPr>
  </w:style>
  <w:style w:type="paragraph" w:customStyle="1" w:styleId="af5">
    <w:name w:val="四级条标题"/>
    <w:basedOn w:val="af6"/>
    <w:next w:val="a"/>
    <w:qFormat/>
    <w:rsid w:val="009756EE"/>
    <w:pPr>
      <w:outlineLvl w:val="5"/>
    </w:pPr>
  </w:style>
  <w:style w:type="paragraph" w:customStyle="1" w:styleId="af6">
    <w:name w:val="三级条标题"/>
    <w:basedOn w:val="af7"/>
    <w:next w:val="a"/>
    <w:qFormat/>
    <w:rsid w:val="009756EE"/>
    <w:pPr>
      <w:outlineLvl w:val="4"/>
    </w:pPr>
  </w:style>
  <w:style w:type="paragraph" w:customStyle="1" w:styleId="af7">
    <w:name w:val="二级条标题"/>
    <w:basedOn w:val="af8"/>
    <w:next w:val="a"/>
    <w:qFormat/>
    <w:rsid w:val="009756EE"/>
    <w:pPr>
      <w:spacing w:before="50" w:after="50"/>
      <w:ind w:left="0"/>
      <w:outlineLvl w:val="3"/>
    </w:pPr>
  </w:style>
  <w:style w:type="paragraph" w:customStyle="1" w:styleId="af8">
    <w:name w:val="一级条标题"/>
    <w:next w:val="a"/>
    <w:qFormat/>
    <w:rsid w:val="009756EE"/>
    <w:pPr>
      <w:spacing w:beforeLines="50" w:afterLines="50"/>
      <w:ind w:left="420"/>
      <w:outlineLvl w:val="2"/>
    </w:pPr>
    <w:rPr>
      <w:rFonts w:ascii="黑体" w:eastAsia="黑体"/>
      <w:sz w:val="21"/>
      <w:szCs w:val="21"/>
    </w:rPr>
  </w:style>
  <w:style w:type="paragraph" w:customStyle="1" w:styleId="reader-word-layerreader-word-s1-7">
    <w:name w:val="reader-word-layer reader-word-s1-7"/>
    <w:basedOn w:val="a"/>
    <w:qFormat/>
    <w:rsid w:val="009756EE"/>
    <w:pPr>
      <w:widowControl/>
      <w:spacing w:before="100" w:beforeAutospacing="1" w:after="100" w:afterAutospacing="1"/>
      <w:jc w:val="left"/>
    </w:pPr>
    <w:rPr>
      <w:rFonts w:ascii="宋体" w:hAnsi="宋体" w:cs="宋体"/>
      <w:kern w:val="0"/>
      <w:sz w:val="24"/>
    </w:rPr>
  </w:style>
  <w:style w:type="paragraph" w:customStyle="1" w:styleId="Char0">
    <w:name w:val="Char"/>
    <w:basedOn w:val="a"/>
    <w:qFormat/>
    <w:rsid w:val="009756EE"/>
    <w:pPr>
      <w:tabs>
        <w:tab w:val="left" w:pos="1280"/>
      </w:tabs>
      <w:ind w:left="1280" w:hanging="720"/>
    </w:pPr>
  </w:style>
  <w:style w:type="paragraph" w:customStyle="1" w:styleId="reader-word-layerreader-word-s1-10">
    <w:name w:val="reader-word-layer reader-word-s1-10"/>
    <w:basedOn w:val="a"/>
    <w:qFormat/>
    <w:rsid w:val="009756EE"/>
    <w:pPr>
      <w:widowControl/>
      <w:spacing w:before="100" w:beforeAutospacing="1" w:after="100" w:afterAutospacing="1"/>
      <w:jc w:val="left"/>
    </w:pPr>
    <w:rPr>
      <w:rFonts w:ascii="宋体" w:hAnsi="宋体" w:cs="宋体"/>
      <w:kern w:val="0"/>
      <w:sz w:val="24"/>
    </w:rPr>
  </w:style>
  <w:style w:type="paragraph" w:customStyle="1" w:styleId="af9">
    <w:name w:val="正文（首行缩进两字）"/>
    <w:basedOn w:val="a"/>
    <w:next w:val="a"/>
    <w:qFormat/>
    <w:rsid w:val="009756EE"/>
    <w:pPr>
      <w:autoSpaceDE w:val="0"/>
      <w:autoSpaceDN w:val="0"/>
      <w:adjustRightInd w:val="0"/>
      <w:jc w:val="left"/>
    </w:pPr>
    <w:rPr>
      <w:rFonts w:ascii="Sim Sun" w:eastAsia="Sim Sun"/>
      <w:kern w:val="0"/>
      <w:sz w:val="24"/>
    </w:rPr>
  </w:style>
  <w:style w:type="paragraph" w:customStyle="1" w:styleId="afa">
    <w:name w:val="章标题"/>
    <w:next w:val="a"/>
    <w:qFormat/>
    <w:rsid w:val="009756EE"/>
    <w:pPr>
      <w:spacing w:beforeLines="100" w:afterLines="100"/>
      <w:ind w:left="105"/>
      <w:jc w:val="both"/>
      <w:outlineLvl w:val="1"/>
    </w:pPr>
    <w:rPr>
      <w:rFonts w:ascii="黑体" w:eastAsia="黑体"/>
      <w:sz w:val="21"/>
    </w:rPr>
  </w:style>
  <w:style w:type="character" w:styleId="afb">
    <w:name w:val="Placeholder Text"/>
    <w:basedOn w:val="a0"/>
    <w:uiPriority w:val="99"/>
    <w:unhideWhenUsed/>
    <w:qFormat/>
    <w:rsid w:val="009756EE"/>
    <w:rPr>
      <w:color w:val="808080"/>
    </w:rPr>
  </w:style>
  <w:style w:type="paragraph" w:styleId="afc">
    <w:name w:val="List Paragraph"/>
    <w:basedOn w:val="a"/>
    <w:uiPriority w:val="99"/>
    <w:qFormat/>
    <w:rsid w:val="009756EE"/>
    <w:pPr>
      <w:ind w:firstLineChars="200" w:firstLine="420"/>
    </w:pPr>
  </w:style>
  <w:style w:type="paragraph" w:customStyle="1" w:styleId="output-val">
    <w:name w:val="output-val"/>
    <w:basedOn w:val="a"/>
    <w:qFormat/>
    <w:rsid w:val="009756EE"/>
    <w:pPr>
      <w:widowControl/>
      <w:jc w:val="left"/>
    </w:pPr>
    <w:rPr>
      <w:rFonts w:ascii="宋体" w:hAnsi="宋体" w:cs="宋体"/>
      <w:kern w:val="0"/>
      <w:sz w:val="24"/>
    </w:rPr>
  </w:style>
  <w:style w:type="paragraph" w:styleId="afd">
    <w:name w:val="Revision"/>
    <w:hidden/>
    <w:uiPriority w:val="99"/>
    <w:unhideWhenUsed/>
    <w:rsid w:val="008E0874"/>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oleObject" Target="embeddings/oleObject2.bin"/><Relationship Id="rId39" Type="http://schemas.openxmlformats.org/officeDocument/2006/relationships/image" Target="media/image13.wmf"/><Relationship Id="rId21" Type="http://schemas.openxmlformats.org/officeDocument/2006/relationships/image" Target="media/image2.png"/><Relationship Id="rId34" Type="http://schemas.openxmlformats.org/officeDocument/2006/relationships/image" Target="media/image10.png"/><Relationship Id="rId42" Type="http://schemas.openxmlformats.org/officeDocument/2006/relationships/oleObject" Target="embeddings/oleObject8.bin"/><Relationship Id="rId47" Type="http://schemas.openxmlformats.org/officeDocument/2006/relationships/image" Target="media/image17.wmf"/><Relationship Id="rId50" Type="http://schemas.openxmlformats.org/officeDocument/2006/relationships/oleObject" Target="embeddings/oleObject12.bin"/><Relationship Id="rId55" Type="http://schemas.openxmlformats.org/officeDocument/2006/relationships/image" Target="media/image21.wmf"/><Relationship Id="rId63" Type="http://schemas.openxmlformats.org/officeDocument/2006/relationships/image" Target="media/image25.wmf"/><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image" Target="media/image7.wmf"/><Relationship Id="rId41" Type="http://schemas.openxmlformats.org/officeDocument/2006/relationships/image" Target="media/image14.wmf"/><Relationship Id="rId54" Type="http://schemas.openxmlformats.org/officeDocument/2006/relationships/oleObject" Target="embeddings/oleObject14.bin"/><Relationship Id="rId62" Type="http://schemas.openxmlformats.org/officeDocument/2006/relationships/oleObject" Target="embeddings/oleObject18.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oleObject" Target="embeddings/oleObject1.bin"/><Relationship Id="rId32" Type="http://schemas.openxmlformats.org/officeDocument/2006/relationships/footer" Target="footer7.xml"/><Relationship Id="rId37" Type="http://schemas.openxmlformats.org/officeDocument/2006/relationships/image" Target="media/image12.wmf"/><Relationship Id="rId40" Type="http://schemas.openxmlformats.org/officeDocument/2006/relationships/oleObject" Target="embeddings/oleObject7.bin"/><Relationship Id="rId45" Type="http://schemas.openxmlformats.org/officeDocument/2006/relationships/image" Target="media/image16.wmf"/><Relationship Id="rId53" Type="http://schemas.openxmlformats.org/officeDocument/2006/relationships/image" Target="media/image20.wmf"/><Relationship Id="rId58" Type="http://schemas.openxmlformats.org/officeDocument/2006/relationships/oleObject" Target="embeddings/oleObject16.bin"/><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4.wmf"/><Relationship Id="rId28" Type="http://schemas.openxmlformats.org/officeDocument/2006/relationships/oleObject" Target="embeddings/oleObject3.bin"/><Relationship Id="rId36" Type="http://schemas.openxmlformats.org/officeDocument/2006/relationships/oleObject" Target="embeddings/oleObject5.bin"/><Relationship Id="rId49" Type="http://schemas.openxmlformats.org/officeDocument/2006/relationships/image" Target="media/image18.wmf"/><Relationship Id="rId57" Type="http://schemas.openxmlformats.org/officeDocument/2006/relationships/image" Target="media/image22.wmf"/><Relationship Id="rId61" Type="http://schemas.openxmlformats.org/officeDocument/2006/relationships/image" Target="media/image24.wmf"/><Relationship Id="rId10" Type="http://schemas.openxmlformats.org/officeDocument/2006/relationships/comments" Target="comments.xml"/><Relationship Id="rId19" Type="http://schemas.openxmlformats.org/officeDocument/2006/relationships/footer" Target="footer5.xml"/><Relationship Id="rId31" Type="http://schemas.openxmlformats.org/officeDocument/2006/relationships/oleObject" Target="embeddings/oleObject4.bin"/><Relationship Id="rId44" Type="http://schemas.openxmlformats.org/officeDocument/2006/relationships/oleObject" Target="embeddings/oleObject9.bin"/><Relationship Id="rId52" Type="http://schemas.openxmlformats.org/officeDocument/2006/relationships/oleObject" Target="embeddings/oleObject13.bin"/><Relationship Id="rId60" Type="http://schemas.openxmlformats.org/officeDocument/2006/relationships/oleObject" Target="embeddings/oleObject17.bin"/><Relationship Id="rId65"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image" Target="media/image3.png"/><Relationship Id="rId27" Type="http://schemas.openxmlformats.org/officeDocument/2006/relationships/image" Target="media/image6.wmf"/><Relationship Id="rId30" Type="http://schemas.openxmlformats.org/officeDocument/2006/relationships/image" Target="media/image8.wmf"/><Relationship Id="rId35" Type="http://schemas.openxmlformats.org/officeDocument/2006/relationships/image" Target="media/image11.wmf"/><Relationship Id="rId43" Type="http://schemas.openxmlformats.org/officeDocument/2006/relationships/image" Target="media/image15.wmf"/><Relationship Id="rId48" Type="http://schemas.openxmlformats.org/officeDocument/2006/relationships/oleObject" Target="embeddings/oleObject11.bin"/><Relationship Id="rId56" Type="http://schemas.openxmlformats.org/officeDocument/2006/relationships/oleObject" Target="embeddings/oleObject15.bin"/><Relationship Id="rId64" Type="http://schemas.openxmlformats.org/officeDocument/2006/relationships/oleObject" Target="embeddings/oleObject19.bin"/><Relationship Id="rId8" Type="http://schemas.openxmlformats.org/officeDocument/2006/relationships/endnotes" Target="endnotes.xml"/><Relationship Id="rId51" Type="http://schemas.openxmlformats.org/officeDocument/2006/relationships/image" Target="media/image19.wmf"/><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wmf"/><Relationship Id="rId33" Type="http://schemas.openxmlformats.org/officeDocument/2006/relationships/image" Target="media/image9.png"/><Relationship Id="rId38" Type="http://schemas.openxmlformats.org/officeDocument/2006/relationships/oleObject" Target="embeddings/oleObject6.bin"/><Relationship Id="rId46" Type="http://schemas.openxmlformats.org/officeDocument/2006/relationships/oleObject" Target="embeddings/oleObject10.bin"/><Relationship Id="rId59" Type="http://schemas.openxmlformats.org/officeDocument/2006/relationships/image" Target="media/image2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D7C931-19AA-4542-BEB1-863E6AD5C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1638</Words>
  <Characters>9339</Characters>
  <Application>Microsoft Office Word</Application>
  <DocSecurity>0</DocSecurity>
  <Lines>77</Lines>
  <Paragraphs>21</Paragraphs>
  <ScaleCrop>false</ScaleCrop>
  <Company>微软中国</Company>
  <LinksUpToDate>false</LinksUpToDate>
  <CharactersWithSpaces>10956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dc:title>
  <dc:creator>jovi</dc:creator>
  <cp:lastModifiedBy>张雯</cp:lastModifiedBy>
  <cp:revision>2</cp:revision>
  <cp:lastPrinted>2020-12-22T08:43:00Z</cp:lastPrinted>
  <dcterms:created xsi:type="dcterms:W3CDTF">2022-04-11T10:24:00Z</dcterms:created>
  <dcterms:modified xsi:type="dcterms:W3CDTF">2022-04-11T10:24:00Z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24500BA24B17404A9FA4279A3CEB75B6</vt:lpwstr>
  </property>
</Properties>
</file>